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718E0"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bookmarkStart w:id="0" w:name="_GoBack"/>
      <w:bookmarkEnd w:id="0"/>
      <w:r w:rsidRPr="001D0B31">
        <w:rPr>
          <w:b/>
          <w:sz w:val="28"/>
          <w:szCs w:val="32"/>
        </w:rPr>
        <w:t>RANDOMISED EVALUATION OF COVID-19 THERAPY (RECOVERY)</w:t>
      </w:r>
    </w:p>
    <w:p w14:paraId="28F889FC" w14:textId="77777777" w:rsidR="001D0B31" w:rsidRDefault="001D0B31" w:rsidP="00F123A0"/>
    <w:p w14:paraId="28448B2D" w14:textId="0AAB817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FA5EFC">
        <w:t xml:space="preserve">. These groups </w:t>
      </w:r>
      <w:r w:rsidRPr="00122CA0">
        <w:t xml:space="preserve">also advised that </w:t>
      </w:r>
      <w:r w:rsidR="000F5D4C">
        <w:t>other treatments</w:t>
      </w:r>
      <w:r w:rsidRPr="00122CA0">
        <w:t xml:space="preserve"> will soon emerge that require evaluation. </w:t>
      </w:r>
      <w:r w:rsidR="00FA5EFC">
        <w:t>A W</w:t>
      </w:r>
      <w:r w:rsidR="009329DF">
        <w:t>orld Health Organization (W</w:t>
      </w:r>
      <w:r w:rsidR="00FA5EFC">
        <w:t>HO</w:t>
      </w:r>
      <w:r w:rsidR="009329DF">
        <w:t>)</w:t>
      </w:r>
      <w:r w:rsidR="00FA5EFC">
        <w:t xml:space="preserve"> expert group issued broadly similar advice.</w:t>
      </w:r>
    </w:p>
    <w:p w14:paraId="2420A177" w14:textId="4F814BD1" w:rsidR="00BE2A71" w:rsidRPr="00122CA0" w:rsidRDefault="00BE2A71" w:rsidP="005C5BA4">
      <w:pPr>
        <w:tabs>
          <w:tab w:val="left" w:pos="3020"/>
        </w:tabs>
      </w:pPr>
    </w:p>
    <w:p w14:paraId="42BD3174" w14:textId="66FC4628"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del w:id="1" w:author="Richard Haynes" w:date="2020-04-18T10:22:00Z">
        <w:r w:rsidR="00122CA0" w:rsidRPr="00122CA0" w:rsidDel="001C58E5">
          <w:delText xml:space="preserve">adults </w:delText>
        </w:r>
      </w:del>
      <w:ins w:id="2" w:author="Richard Haynes" w:date="2020-04-18T10:22:00Z">
        <w:r w:rsidR="001C58E5">
          <w:t>patients</w:t>
        </w:r>
        <w:r w:rsidR="001C58E5" w:rsidRPr="00122CA0">
          <w:t xml:space="preserve"> </w:t>
        </w:r>
      </w:ins>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Lopinavir-Ritonavir </w:t>
      </w:r>
      <w:r w:rsidR="00F51743" w:rsidRPr="00F51743">
        <w:rPr>
          <w:i/>
        </w:rPr>
        <w:t>vs</w:t>
      </w:r>
      <w:r w:rsidR="00F51743">
        <w:t xml:space="preserve"> </w:t>
      </w:r>
      <w:r w:rsidR="006520D5">
        <w:t>L</w:t>
      </w:r>
      <w:r w:rsidR="00F51743">
        <w:t>ow-</w:t>
      </w:r>
      <w:r w:rsidR="00F51743" w:rsidRPr="00FF73D1">
        <w:t xml:space="preserve">dose </w:t>
      </w:r>
      <w:r w:rsidR="006520D5">
        <w:t>C</w:t>
      </w:r>
      <w:r w:rsidR="00F51743" w:rsidRPr="00FF73D1">
        <w:t>orticosteroids</w:t>
      </w:r>
      <w:r w:rsidR="006520D5">
        <w:t xml:space="preserve"> </w:t>
      </w:r>
      <w:r w:rsidR="006520D5" w:rsidRPr="006520D5">
        <w:rPr>
          <w:i/>
        </w:rPr>
        <w:t>vs</w:t>
      </w:r>
      <w:r w:rsidR="006520D5">
        <w:t xml:space="preserve"> Hydroxychloroquine</w:t>
      </w:r>
      <w:r w:rsidR="00643D1C">
        <w:t xml:space="preserve"> </w:t>
      </w:r>
      <w:r w:rsidR="00643D1C">
        <w:rPr>
          <w:i/>
        </w:rPr>
        <w:t>vs</w:t>
      </w:r>
      <w:r w:rsidR="002E16AE">
        <w:rPr>
          <w:i/>
        </w:rPr>
        <w:t xml:space="preserve"> </w:t>
      </w:r>
      <w:r w:rsidR="002E16AE">
        <w:t>Azithromycin</w:t>
      </w:r>
      <w:r w:rsidR="00122CA0" w:rsidRPr="00FF73D1">
        <w:t xml:space="preserve">. </w:t>
      </w:r>
      <w:r w:rsidR="00AC6D9C">
        <w:t xml:space="preserve">The study allows a second 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r w:rsidR="00866BCB">
        <w:t>T</w:t>
      </w:r>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F1EFAF7" w14:textId="77777777" w:rsidR="00122CA0" w:rsidRPr="00FF73D1" w:rsidRDefault="00122CA0" w:rsidP="00F123A0"/>
    <w:p w14:paraId="5DC7753F" w14:textId="69620DD4"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3D4AC6" w:rsidRPr="009B2D72">
        <w:t>N</w:t>
      </w:r>
      <w:r w:rsidR="00F51743" w:rsidRPr="009B2D72">
        <w:t>ew trial arms can be added as evidence emerges that other candidate therapeutics should be evaluated.</w:t>
      </w:r>
    </w:p>
    <w:p w14:paraId="0BA98F79" w14:textId="77777777" w:rsidR="00122CA0" w:rsidRPr="00F17D9C" w:rsidRDefault="00122CA0" w:rsidP="00F123A0"/>
    <w:p w14:paraId="6E478500" w14:textId="0898EAB9"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Additional information on longer term outcomes may be collected through review of medical records or linkage to medical databases such as those managed by NHS Digital and equivalent organisations in the devolved nations.</w:t>
      </w:r>
    </w:p>
    <w:p w14:paraId="5845F03E" w14:textId="77777777" w:rsidR="00125C3C" w:rsidRPr="00122CA0" w:rsidRDefault="00125C3C" w:rsidP="00F123A0"/>
    <w:p w14:paraId="0E1E4DEC" w14:textId="7A152770"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2192AF59" w14:textId="77777777" w:rsidR="00FC1494" w:rsidRPr="00122CA0" w:rsidRDefault="00FC1494" w:rsidP="00F123A0"/>
    <w:p w14:paraId="02F1CA76" w14:textId="206A346B"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lastRenderedPageBreak/>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 </w:t>
      </w:r>
      <w:r w:rsidR="000F5D4C" w:rsidRPr="00935BA5">
        <w:rPr>
          <w:szCs w:val="22"/>
        </w:rPr>
        <w:t>(eg,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2BA9C7AE" w14:textId="77777777" w:rsidR="00727F60" w:rsidRPr="00F17D9C" w:rsidRDefault="00727F60" w:rsidP="00F123A0"/>
    <w:p w14:paraId="48DEB0C0" w14:textId="77777777" w:rsidR="00125C3C" w:rsidRDefault="00125C3C" w:rsidP="00F123A0">
      <w:r w:rsidRPr="00122CA0">
        <w:rPr>
          <w:b/>
        </w:rPr>
        <w:t>Numbers to be randomised:</w:t>
      </w:r>
      <w:r w:rsidRPr="00122CA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w:t>
      </w:r>
      <w:r w:rsidRPr="00FC1494">
        <w:t xml:space="preserve"> </w:t>
      </w:r>
    </w:p>
    <w:p w14:paraId="222F8926" w14:textId="77777777" w:rsidR="00125C3C" w:rsidRDefault="00125C3C" w:rsidP="00F123A0"/>
    <w:p w14:paraId="14AD30A7" w14:textId="7A86D1DC"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73BD8686" w14:textId="77777777" w:rsidR="00125C3C" w:rsidRPr="00122CA0" w:rsidRDefault="00125C3C" w:rsidP="00F123A0"/>
    <w:p w14:paraId="5A8181A9" w14:textId="2F8BA54E"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35580AD5" w14:textId="77777777" w:rsidR="000938A2" w:rsidRDefault="000938A2" w:rsidP="00F123A0"/>
    <w:p w14:paraId="638EE057" w14:textId="3D3F2595" w:rsidR="00081F42" w:rsidRPr="00F123A0" w:rsidRDefault="00081F42" w:rsidP="00F123A0">
      <w:pPr>
        <w:rPr>
          <w:b/>
        </w:rPr>
      </w:pPr>
      <w:bookmarkStart w:id="3" w:name="Signature_Page"/>
      <w:bookmarkStart w:id="4" w:name="bookmark0"/>
      <w:bookmarkStart w:id="5" w:name="_Toc481775678"/>
      <w:bookmarkStart w:id="6" w:name="_Toc224989188"/>
      <w:bookmarkStart w:id="7" w:name="_Toc225045458"/>
      <w:bookmarkStart w:id="8" w:name="_Toc224989189"/>
      <w:bookmarkStart w:id="9" w:name="_Toc225045459"/>
      <w:bookmarkStart w:id="10" w:name="_Toc221331249"/>
      <w:bookmarkStart w:id="11" w:name="_Toc221335981"/>
      <w:bookmarkStart w:id="12" w:name="_Toc221338335"/>
      <w:bookmarkStart w:id="13" w:name="_Toc221338499"/>
      <w:bookmarkStart w:id="14" w:name="_Toc221348619"/>
      <w:bookmarkStart w:id="15" w:name="_Toc221349005"/>
      <w:bookmarkStart w:id="16" w:name="_Toc221426484"/>
      <w:bookmarkStart w:id="17" w:name="_Toc221505606"/>
      <w:bookmarkStart w:id="18" w:name="_Toc221505992"/>
      <w:bookmarkStart w:id="19" w:name="_Toc22150618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F123A0">
        <w:rPr>
          <w:b/>
        </w:rPr>
        <w:t xml:space="preserve">To enquire about the trial, contact the </w:t>
      </w:r>
      <w:r w:rsidR="004B76CB" w:rsidRPr="00F123A0">
        <w:rPr>
          <w:b/>
        </w:rPr>
        <w:t xml:space="preserve">RECOVERY Central Coordinating </w:t>
      </w:r>
      <w:r w:rsidRPr="00F123A0">
        <w:rPr>
          <w:b/>
        </w:rPr>
        <w:t>Office</w:t>
      </w:r>
    </w:p>
    <w:p w14:paraId="7B416802" w14:textId="77777777"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938A2" w:rsidRPr="00265B14" w14:paraId="2E2144C3" w14:textId="77777777" w:rsidTr="000938A2">
        <w:tc>
          <w:tcPr>
            <w:tcW w:w="9855" w:type="dxa"/>
            <w:shd w:val="clear" w:color="auto" w:fill="auto"/>
          </w:tcPr>
          <w:p w14:paraId="173FFEFA" w14:textId="0ED6E8B3" w:rsidR="000938A2" w:rsidRPr="00265B14" w:rsidRDefault="004B76CB" w:rsidP="00F123A0">
            <w:pPr>
              <w:jc w:val="center"/>
            </w:pPr>
            <w:r w:rsidRPr="00265B14">
              <w:t xml:space="preserve">RECOVERY </w:t>
            </w:r>
            <w:r w:rsidR="000938A2" w:rsidRPr="00265B14">
              <w:t xml:space="preserve">Central </w:t>
            </w:r>
            <w:r w:rsidRPr="00265B14">
              <w:t xml:space="preserve">Coordinating </w:t>
            </w:r>
            <w:r w:rsidR="000938A2" w:rsidRPr="00265B14">
              <w:t>Office</w:t>
            </w:r>
            <w:r w:rsidR="00081F42" w:rsidRPr="00265B14">
              <w:t>:</w:t>
            </w:r>
          </w:p>
          <w:p w14:paraId="0D25862E" w14:textId="4CB9380F" w:rsidR="00081F42" w:rsidRPr="00265B14" w:rsidRDefault="004B76CB" w:rsidP="00F123A0">
            <w:pPr>
              <w:jc w:val="center"/>
            </w:pPr>
            <w:r w:rsidRPr="00265B14">
              <w:t>Nuffield Department of Population Health</w:t>
            </w:r>
          </w:p>
          <w:p w14:paraId="3A918950" w14:textId="30D7949D" w:rsidR="004B76CB" w:rsidRPr="00265B14" w:rsidRDefault="004B76CB" w:rsidP="00F123A0">
            <w:pPr>
              <w:jc w:val="center"/>
            </w:pPr>
            <w:r w:rsidRPr="00265B14">
              <w:t>Richard Doll Building</w:t>
            </w:r>
          </w:p>
          <w:p w14:paraId="7C4DA723" w14:textId="77777777" w:rsidR="004B76CB" w:rsidRPr="00265B14" w:rsidRDefault="004B76CB" w:rsidP="00F123A0">
            <w:pPr>
              <w:jc w:val="center"/>
            </w:pPr>
            <w:r w:rsidRPr="00265B14">
              <w:t>Old Road Campus</w:t>
            </w:r>
          </w:p>
          <w:p w14:paraId="3F9B1B04" w14:textId="77777777" w:rsidR="004B76CB" w:rsidRPr="00265B14" w:rsidRDefault="004B76CB" w:rsidP="00F123A0">
            <w:pPr>
              <w:jc w:val="center"/>
            </w:pPr>
            <w:r w:rsidRPr="00265B14">
              <w:t>Roosevelt Drive</w:t>
            </w:r>
          </w:p>
          <w:p w14:paraId="085F166E" w14:textId="77777777" w:rsidR="004B76CB" w:rsidRPr="00265B14" w:rsidRDefault="004B76CB" w:rsidP="00F123A0">
            <w:pPr>
              <w:jc w:val="center"/>
            </w:pPr>
            <w:r w:rsidRPr="00265B14">
              <w:t>Oxford OX3 7LF</w:t>
            </w:r>
          </w:p>
          <w:p w14:paraId="7772EC0F" w14:textId="65A9C80F" w:rsidR="004B76CB" w:rsidRPr="00265B14" w:rsidRDefault="004B76CB" w:rsidP="00F123A0">
            <w:pPr>
              <w:jc w:val="center"/>
            </w:pPr>
            <w:r w:rsidRPr="00265B14">
              <w:t>United Kingdom</w:t>
            </w:r>
          </w:p>
          <w:p w14:paraId="3953485E" w14:textId="77777777" w:rsidR="00081F42" w:rsidRPr="00265B14" w:rsidRDefault="00081F42" w:rsidP="00F123A0">
            <w:pPr>
              <w:jc w:val="center"/>
            </w:pPr>
          </w:p>
          <w:p w14:paraId="4B0C185D" w14:textId="0DAEB68B" w:rsidR="000938A2" w:rsidRPr="00192DA9" w:rsidRDefault="000938A2" w:rsidP="00F123A0">
            <w:pPr>
              <w:jc w:val="center"/>
              <w:rPr>
                <w:lang w:val="fr-FR"/>
              </w:rPr>
            </w:pPr>
            <w:r w:rsidRPr="00192DA9">
              <w:rPr>
                <w:lang w:val="fr-FR"/>
              </w:rPr>
              <w:t xml:space="preserve">Tel: </w:t>
            </w:r>
            <w:r w:rsidR="00834413" w:rsidRPr="00192DA9">
              <w:rPr>
                <w:lang w:val="fr-FR"/>
              </w:rPr>
              <w:t>0800 1385451</w:t>
            </w:r>
          </w:p>
          <w:p w14:paraId="2A0F75F0" w14:textId="497DA845" w:rsidR="00081F42" w:rsidRPr="00192DA9" w:rsidRDefault="000938A2" w:rsidP="00F123A0">
            <w:pPr>
              <w:jc w:val="center"/>
              <w:rPr>
                <w:lang w:val="fr-FR"/>
              </w:rPr>
            </w:pPr>
            <w:r w:rsidRPr="00192DA9">
              <w:rPr>
                <w:lang w:val="fr-FR"/>
              </w:rPr>
              <w:t>Email:</w:t>
            </w:r>
            <w:r w:rsidR="000B1A0B" w:rsidRPr="00192DA9">
              <w:rPr>
                <w:lang w:val="fr-FR"/>
              </w:rPr>
              <w:t xml:space="preserve"> recoverytrial@ndph.ox.ac.uk</w:t>
            </w:r>
          </w:p>
          <w:p w14:paraId="2E2C3CF9" w14:textId="5D066420" w:rsidR="00081F42" w:rsidRPr="00192DA9" w:rsidRDefault="00081F42" w:rsidP="00F123A0">
            <w:pPr>
              <w:jc w:val="center"/>
              <w:rPr>
                <w:lang w:val="fr-FR"/>
              </w:rPr>
            </w:pPr>
          </w:p>
          <w:p w14:paraId="722BEC8D" w14:textId="1CBC5B73" w:rsidR="000938A2" w:rsidRPr="00F123A0" w:rsidRDefault="000938A2" w:rsidP="00F123A0">
            <w:pPr>
              <w:jc w:val="center"/>
            </w:pPr>
            <w:r w:rsidRPr="00F123A0">
              <w:rPr>
                <w:color w:val="000000" w:themeColor="text1"/>
              </w:rPr>
              <w:t>Website:</w:t>
            </w:r>
            <w:r w:rsidR="00F123A0">
              <w:rPr>
                <w:color w:val="000000" w:themeColor="text1"/>
              </w:rPr>
              <w:t xml:space="preserve"> </w:t>
            </w:r>
            <w:hyperlink r:id="rId11" w:history="1">
              <w:r w:rsidR="00F123A0" w:rsidRPr="00A12097">
                <w:rPr>
                  <w:rStyle w:val="Hyperlink"/>
                  <w:rFonts w:cs="Arial"/>
                </w:rPr>
                <w:t>www.recoverytrial.net</w:t>
              </w:r>
            </w:hyperlink>
          </w:p>
          <w:p w14:paraId="1A1EE419" w14:textId="165DB695" w:rsidR="006520D5" w:rsidRPr="00265B14" w:rsidRDefault="006520D5" w:rsidP="00F123A0"/>
        </w:tc>
      </w:tr>
    </w:tbl>
    <w:p w14:paraId="4D57B0B9" w14:textId="77777777" w:rsidR="00081F42" w:rsidRDefault="00081F42" w:rsidP="00F123A0"/>
    <w:p w14:paraId="4A45FE23" w14:textId="77777777" w:rsidR="000E63CC" w:rsidRPr="00265B14" w:rsidRDefault="000E63CC" w:rsidP="00F123A0"/>
    <w:p w14:paraId="48C01881" w14:textId="77777777" w:rsidR="00122CA0" w:rsidRPr="00F123A0" w:rsidRDefault="00081F42" w:rsidP="00F123A0">
      <w:pPr>
        <w:rPr>
          <w:b/>
        </w:rPr>
      </w:pPr>
      <w:r w:rsidRPr="00F123A0">
        <w:rPr>
          <w:b/>
        </w:rPr>
        <w:t>To RANDOMISE a patient, visit:</w:t>
      </w:r>
    </w:p>
    <w:p w14:paraId="0C78E20F" w14:textId="77777777" w:rsidR="00081F42" w:rsidRPr="00265B14"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81F42" w:rsidRPr="0076144A" w14:paraId="1B914640" w14:textId="77777777" w:rsidTr="00081F42">
        <w:tc>
          <w:tcPr>
            <w:tcW w:w="9855" w:type="dxa"/>
            <w:shd w:val="clear" w:color="auto" w:fill="auto"/>
          </w:tcPr>
          <w:p w14:paraId="14852115" w14:textId="77777777" w:rsidR="00081F42" w:rsidRPr="0076144A" w:rsidRDefault="00081F42" w:rsidP="00F123A0"/>
          <w:p w14:paraId="60A37347" w14:textId="797EDEA0" w:rsidR="004B76CB" w:rsidRPr="0076144A" w:rsidRDefault="004B76CB" w:rsidP="0076144A">
            <w:pPr>
              <w:jc w:val="center"/>
              <w:rPr>
                <w:rStyle w:val="Hyperlink"/>
                <w:sz w:val="28"/>
              </w:rPr>
            </w:pPr>
            <w:r w:rsidRPr="0076144A">
              <w:rPr>
                <w:color w:val="000000" w:themeColor="text1"/>
                <w:sz w:val="28"/>
              </w:rPr>
              <w:t xml:space="preserve">Website: </w:t>
            </w:r>
            <w:hyperlink r:id="rId12" w:history="1">
              <w:r w:rsidR="0076144A" w:rsidRPr="0076144A">
                <w:rPr>
                  <w:rStyle w:val="Hyperlink"/>
                  <w:sz w:val="28"/>
                </w:rPr>
                <w:t>www.recoverytrial.net</w:t>
              </w:r>
            </w:hyperlink>
          </w:p>
          <w:p w14:paraId="2C498573" w14:textId="77777777" w:rsidR="00081F42" w:rsidRPr="0076144A" w:rsidRDefault="00081F42" w:rsidP="00F123A0"/>
        </w:tc>
      </w:tr>
    </w:tbl>
    <w:p w14:paraId="5B2715B2" w14:textId="0552BB73" w:rsidR="004B65DD" w:rsidRPr="0076144A" w:rsidRDefault="004B65DD" w:rsidP="00F123A0">
      <w:pPr>
        <w:rPr>
          <w:b/>
        </w:rPr>
      </w:pPr>
      <w:r w:rsidRPr="0076144A">
        <w:rPr>
          <w:b/>
        </w:rPr>
        <w:lastRenderedPageBreak/>
        <w:t>Table of contents</w:t>
      </w:r>
    </w:p>
    <w:p w14:paraId="05782AF4" w14:textId="77777777" w:rsidR="00392BCB" w:rsidRPr="00734153" w:rsidRDefault="00392BCB" w:rsidP="00F123A0"/>
    <w:p w14:paraId="188C2F92" w14:textId="207D8107" w:rsidR="000E47E2" w:rsidRDefault="004B65DD">
      <w:pPr>
        <w:pStyle w:val="TOC1"/>
        <w:rPr>
          <w:rFonts w:asciiTheme="minorHAnsi" w:hAnsiTheme="minorHAnsi" w:cstheme="minorBidi"/>
          <w:b w:val="0"/>
          <w:caps w:val="0"/>
          <w:noProof/>
          <w:color w:val="auto"/>
          <w:sz w:val="22"/>
          <w:szCs w:val="22"/>
        </w:rPr>
      </w:pPr>
      <w:r w:rsidRPr="00734153">
        <w:rPr>
          <w:bCs/>
        </w:rPr>
        <w:fldChar w:fldCharType="begin"/>
      </w:r>
      <w:r w:rsidRPr="00734153">
        <w:instrText xml:space="preserve"> TOC \o "1-4" \t "Caption,2" </w:instrText>
      </w:r>
      <w:r w:rsidRPr="00734153">
        <w:rPr>
          <w:bCs/>
        </w:rPr>
        <w:fldChar w:fldCharType="separate"/>
      </w:r>
      <w:r w:rsidR="000E47E2" w:rsidRPr="00D3478F">
        <w:rPr>
          <w:rFonts w:cs="Times New Roman"/>
          <w:noProof/>
        </w:rPr>
        <w:t>1</w:t>
      </w:r>
      <w:r w:rsidR="000E47E2">
        <w:rPr>
          <w:rFonts w:asciiTheme="minorHAnsi" w:hAnsiTheme="minorHAnsi" w:cstheme="minorBidi"/>
          <w:b w:val="0"/>
          <w:caps w:val="0"/>
          <w:noProof/>
          <w:color w:val="auto"/>
          <w:sz w:val="22"/>
          <w:szCs w:val="22"/>
        </w:rPr>
        <w:tab/>
      </w:r>
      <w:r w:rsidR="000E47E2">
        <w:rPr>
          <w:noProof/>
        </w:rPr>
        <w:t>BACKGROUND AND RATIONALE</w:t>
      </w:r>
      <w:r w:rsidR="000E47E2">
        <w:rPr>
          <w:noProof/>
        </w:rPr>
        <w:tab/>
      </w:r>
      <w:r w:rsidR="000E47E2">
        <w:rPr>
          <w:noProof/>
        </w:rPr>
        <w:fldChar w:fldCharType="begin"/>
      </w:r>
      <w:r w:rsidR="000E47E2">
        <w:rPr>
          <w:noProof/>
        </w:rPr>
        <w:instrText xml:space="preserve"> PAGEREF _Toc38099236 \h </w:instrText>
      </w:r>
      <w:r w:rsidR="000E47E2">
        <w:rPr>
          <w:noProof/>
        </w:rPr>
      </w:r>
      <w:r w:rsidR="000E47E2">
        <w:rPr>
          <w:noProof/>
        </w:rPr>
        <w:fldChar w:fldCharType="separate"/>
      </w:r>
      <w:ins w:id="20" w:author="Richard Haynes" w:date="2020-04-24T12:11:00Z">
        <w:r w:rsidR="008B7728">
          <w:rPr>
            <w:noProof/>
          </w:rPr>
          <w:t>4</w:t>
        </w:r>
      </w:ins>
      <w:del w:id="21" w:author="Richard Haynes" w:date="2020-04-24T12:11:00Z">
        <w:r w:rsidR="000E47E2" w:rsidDel="008B7728">
          <w:rPr>
            <w:noProof/>
          </w:rPr>
          <w:delText>5</w:delText>
        </w:r>
      </w:del>
      <w:r w:rsidR="000E47E2">
        <w:rPr>
          <w:noProof/>
        </w:rPr>
        <w:fldChar w:fldCharType="end"/>
      </w:r>
    </w:p>
    <w:p w14:paraId="5509A292" w14:textId="09CBAC02"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_Toc38099237 \h </w:instrText>
      </w:r>
      <w:r>
        <w:rPr>
          <w:noProof/>
        </w:rPr>
      </w:r>
      <w:r>
        <w:rPr>
          <w:noProof/>
        </w:rPr>
        <w:fldChar w:fldCharType="separate"/>
      </w:r>
      <w:ins w:id="22" w:author="Richard Haynes" w:date="2020-04-24T12:11:00Z">
        <w:r w:rsidR="008B7728">
          <w:rPr>
            <w:noProof/>
          </w:rPr>
          <w:t>4</w:t>
        </w:r>
      </w:ins>
      <w:del w:id="23" w:author="Richard Haynes" w:date="2020-04-24T12:11:00Z">
        <w:r w:rsidDel="008B7728">
          <w:rPr>
            <w:noProof/>
          </w:rPr>
          <w:delText>5</w:delText>
        </w:r>
      </w:del>
      <w:r>
        <w:rPr>
          <w:noProof/>
        </w:rPr>
        <w:fldChar w:fldCharType="end"/>
      </w:r>
    </w:p>
    <w:p w14:paraId="6DAE8D28" w14:textId="6592809F"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_Toc38099238 \h </w:instrText>
      </w:r>
      <w:r>
        <w:rPr>
          <w:noProof/>
        </w:rPr>
      </w:r>
      <w:r>
        <w:rPr>
          <w:noProof/>
        </w:rPr>
        <w:fldChar w:fldCharType="separate"/>
      </w:r>
      <w:ins w:id="24" w:author="Richard Haynes" w:date="2020-04-24T12:11:00Z">
        <w:r w:rsidR="008B7728">
          <w:rPr>
            <w:noProof/>
          </w:rPr>
          <w:t>4</w:t>
        </w:r>
      </w:ins>
      <w:del w:id="25" w:author="Richard Haynes" w:date="2020-04-24T12:11:00Z">
        <w:r w:rsidDel="008B7728">
          <w:rPr>
            <w:noProof/>
          </w:rPr>
          <w:delText>5</w:delText>
        </w:r>
      </w:del>
      <w:r>
        <w:rPr>
          <w:noProof/>
        </w:rPr>
        <w:fldChar w:fldCharType="end"/>
      </w:r>
    </w:p>
    <w:p w14:paraId="5C6A3ABB" w14:textId="405D40EF" w:rsidR="000E47E2" w:rsidRDefault="000E47E2">
      <w:pPr>
        <w:pStyle w:val="TOC3"/>
        <w:rPr>
          <w:rFonts w:asciiTheme="minorHAnsi" w:hAnsiTheme="minorHAnsi" w:cstheme="minorBidi"/>
          <w:bCs w:val="0"/>
          <w:noProof/>
          <w:color w:val="auto"/>
          <w:sz w:val="22"/>
          <w:szCs w:val="22"/>
        </w:rPr>
      </w:pPr>
      <w:r w:rsidRPr="00D3478F">
        <w:rPr>
          <w:rFonts w:cs="Times New Roman"/>
          <w:noProof/>
        </w:rPr>
        <w:t>1.2.1</w:t>
      </w:r>
      <w:r>
        <w:rPr>
          <w:rFonts w:asciiTheme="minorHAnsi" w:hAnsiTheme="minorHAnsi" w:cstheme="minorBidi"/>
          <w:bCs w:val="0"/>
          <w:noProof/>
          <w:color w:val="auto"/>
          <w:sz w:val="22"/>
          <w:szCs w:val="22"/>
        </w:rPr>
        <w:tab/>
      </w:r>
      <w:r>
        <w:rPr>
          <w:noProof/>
        </w:rPr>
        <w:t>First (main) randomisation</w:t>
      </w:r>
      <w:r>
        <w:rPr>
          <w:noProof/>
        </w:rPr>
        <w:tab/>
      </w:r>
      <w:r>
        <w:rPr>
          <w:noProof/>
        </w:rPr>
        <w:fldChar w:fldCharType="begin"/>
      </w:r>
      <w:r>
        <w:rPr>
          <w:noProof/>
        </w:rPr>
        <w:instrText xml:space="preserve"> PAGEREF _Toc38099239 \h </w:instrText>
      </w:r>
      <w:r>
        <w:rPr>
          <w:noProof/>
        </w:rPr>
      </w:r>
      <w:r>
        <w:rPr>
          <w:noProof/>
        </w:rPr>
        <w:fldChar w:fldCharType="separate"/>
      </w:r>
      <w:ins w:id="26" w:author="Richard Haynes" w:date="2020-04-24T12:11:00Z">
        <w:r w:rsidR="008B7728">
          <w:rPr>
            <w:noProof/>
          </w:rPr>
          <w:t>4</w:t>
        </w:r>
      </w:ins>
      <w:del w:id="27" w:author="Richard Haynes" w:date="2020-04-24T12:11:00Z">
        <w:r w:rsidDel="008B7728">
          <w:rPr>
            <w:noProof/>
          </w:rPr>
          <w:delText>5</w:delText>
        </w:r>
      </w:del>
      <w:r>
        <w:rPr>
          <w:noProof/>
        </w:rPr>
        <w:fldChar w:fldCharType="end"/>
      </w:r>
    </w:p>
    <w:p w14:paraId="725BF3DE" w14:textId="5490DD40" w:rsidR="000E47E2" w:rsidRDefault="000E47E2">
      <w:pPr>
        <w:pStyle w:val="TOC3"/>
        <w:rPr>
          <w:rFonts w:asciiTheme="minorHAnsi" w:hAnsiTheme="minorHAnsi" w:cstheme="minorBidi"/>
          <w:bCs w:val="0"/>
          <w:noProof/>
          <w:color w:val="auto"/>
          <w:sz w:val="22"/>
          <w:szCs w:val="22"/>
        </w:rPr>
      </w:pPr>
      <w:r w:rsidRPr="00D3478F">
        <w:rPr>
          <w:rFonts w:cs="Times New Roman"/>
          <w:noProof/>
        </w:rPr>
        <w:t>1.2.2</w:t>
      </w:r>
      <w:r>
        <w:rPr>
          <w:rFonts w:asciiTheme="minorHAnsi" w:hAnsiTheme="minorHAnsi" w:cstheme="minorBidi"/>
          <w:bC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_Toc38099240 \h </w:instrText>
      </w:r>
      <w:r>
        <w:rPr>
          <w:noProof/>
        </w:rPr>
      </w:r>
      <w:r>
        <w:rPr>
          <w:noProof/>
        </w:rPr>
        <w:fldChar w:fldCharType="separate"/>
      </w:r>
      <w:ins w:id="28" w:author="Richard Haynes" w:date="2020-04-24T12:11:00Z">
        <w:r w:rsidR="008B7728">
          <w:rPr>
            <w:noProof/>
          </w:rPr>
          <w:t>5</w:t>
        </w:r>
      </w:ins>
      <w:del w:id="29" w:author="Richard Haynes" w:date="2020-04-24T12:11:00Z">
        <w:r w:rsidDel="008B7728">
          <w:rPr>
            <w:noProof/>
          </w:rPr>
          <w:delText>6</w:delText>
        </w:r>
      </w:del>
      <w:r>
        <w:rPr>
          <w:noProof/>
        </w:rPr>
        <w:fldChar w:fldCharType="end"/>
      </w:r>
    </w:p>
    <w:p w14:paraId="4CA786FB" w14:textId="5484C494"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_Toc38099241 \h </w:instrText>
      </w:r>
      <w:r>
        <w:rPr>
          <w:noProof/>
        </w:rPr>
      </w:r>
      <w:r>
        <w:rPr>
          <w:noProof/>
        </w:rPr>
        <w:fldChar w:fldCharType="separate"/>
      </w:r>
      <w:ins w:id="30" w:author="Richard Haynes" w:date="2020-04-24T12:11:00Z">
        <w:r w:rsidR="008B7728">
          <w:rPr>
            <w:noProof/>
          </w:rPr>
          <w:t>5</w:t>
        </w:r>
      </w:ins>
      <w:del w:id="31" w:author="Richard Haynes" w:date="2020-04-24T12:11:00Z">
        <w:r w:rsidDel="008B7728">
          <w:rPr>
            <w:noProof/>
          </w:rPr>
          <w:delText>6</w:delText>
        </w:r>
      </w:del>
      <w:r>
        <w:rPr>
          <w:noProof/>
        </w:rPr>
        <w:fldChar w:fldCharType="end"/>
      </w:r>
    </w:p>
    <w:p w14:paraId="51F2246C" w14:textId="047643ED"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_Toc38099242 \h </w:instrText>
      </w:r>
      <w:r>
        <w:rPr>
          <w:noProof/>
        </w:rPr>
      </w:r>
      <w:r>
        <w:rPr>
          <w:noProof/>
        </w:rPr>
        <w:fldChar w:fldCharType="separate"/>
      </w:r>
      <w:ins w:id="32" w:author="Richard Haynes" w:date="2020-04-24T12:11:00Z">
        <w:r w:rsidR="008B7728">
          <w:rPr>
            <w:noProof/>
          </w:rPr>
          <w:t>6</w:t>
        </w:r>
      </w:ins>
      <w:del w:id="33" w:author="Richard Haynes" w:date="2020-04-24T12:11:00Z">
        <w:r w:rsidDel="008B7728">
          <w:rPr>
            <w:noProof/>
          </w:rPr>
          <w:delText>7</w:delText>
        </w:r>
      </w:del>
      <w:r>
        <w:rPr>
          <w:noProof/>
        </w:rPr>
        <w:fldChar w:fldCharType="end"/>
      </w:r>
    </w:p>
    <w:p w14:paraId="516C29E3" w14:textId="48188CA0"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_Toc38099243 \h </w:instrText>
      </w:r>
      <w:r>
        <w:rPr>
          <w:noProof/>
        </w:rPr>
      </w:r>
      <w:r>
        <w:rPr>
          <w:noProof/>
        </w:rPr>
        <w:fldChar w:fldCharType="separate"/>
      </w:r>
      <w:ins w:id="34" w:author="Richard Haynes" w:date="2020-04-24T12:11:00Z">
        <w:r w:rsidR="008B7728">
          <w:rPr>
            <w:noProof/>
          </w:rPr>
          <w:t>6</w:t>
        </w:r>
      </w:ins>
      <w:del w:id="35" w:author="Richard Haynes" w:date="2020-04-24T12:11:00Z">
        <w:r w:rsidDel="008B7728">
          <w:rPr>
            <w:noProof/>
          </w:rPr>
          <w:delText>7</w:delText>
        </w:r>
      </w:del>
      <w:r>
        <w:rPr>
          <w:noProof/>
        </w:rPr>
        <w:fldChar w:fldCharType="end"/>
      </w:r>
    </w:p>
    <w:p w14:paraId="3D8FBD76" w14:textId="1DE54423"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_Toc38099244 \h </w:instrText>
      </w:r>
      <w:r>
        <w:rPr>
          <w:noProof/>
        </w:rPr>
      </w:r>
      <w:r>
        <w:rPr>
          <w:noProof/>
        </w:rPr>
        <w:fldChar w:fldCharType="separate"/>
      </w:r>
      <w:r w:rsidR="008B7728">
        <w:rPr>
          <w:noProof/>
        </w:rPr>
        <w:t>7</w:t>
      </w:r>
      <w:r>
        <w:rPr>
          <w:noProof/>
        </w:rPr>
        <w:fldChar w:fldCharType="end"/>
      </w:r>
    </w:p>
    <w:p w14:paraId="4E642318" w14:textId="7F73B745"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_Toc38099245 \h </w:instrText>
      </w:r>
      <w:r>
        <w:rPr>
          <w:noProof/>
        </w:rPr>
      </w:r>
      <w:r>
        <w:rPr>
          <w:noProof/>
        </w:rPr>
        <w:fldChar w:fldCharType="separate"/>
      </w:r>
      <w:ins w:id="36" w:author="Richard Haynes" w:date="2020-04-24T12:11:00Z">
        <w:r w:rsidR="008B7728">
          <w:rPr>
            <w:noProof/>
          </w:rPr>
          <w:t>7</w:t>
        </w:r>
      </w:ins>
      <w:del w:id="37" w:author="Richard Haynes" w:date="2020-04-24T12:11:00Z">
        <w:r w:rsidDel="008B7728">
          <w:rPr>
            <w:noProof/>
          </w:rPr>
          <w:delText>8</w:delText>
        </w:r>
      </w:del>
      <w:r>
        <w:rPr>
          <w:noProof/>
        </w:rPr>
        <w:fldChar w:fldCharType="end"/>
      </w:r>
    </w:p>
    <w:p w14:paraId="72A337A4" w14:textId="154AD9FD"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_Toc38099246 \h </w:instrText>
      </w:r>
      <w:r>
        <w:rPr>
          <w:noProof/>
        </w:rPr>
      </w:r>
      <w:r>
        <w:rPr>
          <w:noProof/>
        </w:rPr>
        <w:fldChar w:fldCharType="separate"/>
      </w:r>
      <w:ins w:id="38" w:author="Richard Haynes" w:date="2020-04-24T12:11:00Z">
        <w:r w:rsidR="008B7728">
          <w:rPr>
            <w:noProof/>
          </w:rPr>
          <w:t>7</w:t>
        </w:r>
      </w:ins>
      <w:del w:id="39" w:author="Richard Haynes" w:date="2020-04-24T12:11:00Z">
        <w:r w:rsidDel="008B7728">
          <w:rPr>
            <w:noProof/>
          </w:rPr>
          <w:delText>8</w:delText>
        </w:r>
      </w:del>
      <w:r>
        <w:rPr>
          <w:noProof/>
        </w:rPr>
        <w:fldChar w:fldCharType="end"/>
      </w:r>
    </w:p>
    <w:p w14:paraId="7A9A8C4E" w14:textId="73998591"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2.5</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_Toc38099247 \h </w:instrText>
      </w:r>
      <w:r>
        <w:rPr>
          <w:noProof/>
        </w:rPr>
      </w:r>
      <w:r>
        <w:rPr>
          <w:noProof/>
        </w:rPr>
        <w:fldChar w:fldCharType="separate"/>
      </w:r>
      <w:ins w:id="40" w:author="Richard Haynes" w:date="2020-04-24T12:11:00Z">
        <w:r w:rsidR="008B7728">
          <w:rPr>
            <w:noProof/>
          </w:rPr>
          <w:t>8</w:t>
        </w:r>
      </w:ins>
      <w:del w:id="41" w:author="Richard Haynes" w:date="2020-04-24T12:11:00Z">
        <w:r w:rsidDel="008B7728">
          <w:rPr>
            <w:noProof/>
          </w:rPr>
          <w:delText>9</w:delText>
        </w:r>
      </w:del>
      <w:r>
        <w:rPr>
          <w:noProof/>
        </w:rPr>
        <w:fldChar w:fldCharType="end"/>
      </w:r>
    </w:p>
    <w:p w14:paraId="160584C0" w14:textId="63A5F087"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2.6</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_Toc38099248 \h </w:instrText>
      </w:r>
      <w:r>
        <w:rPr>
          <w:noProof/>
        </w:rPr>
      </w:r>
      <w:r>
        <w:rPr>
          <w:noProof/>
        </w:rPr>
        <w:fldChar w:fldCharType="separate"/>
      </w:r>
      <w:ins w:id="42" w:author="Richard Haynes" w:date="2020-04-24T12:11:00Z">
        <w:r w:rsidR="008B7728">
          <w:rPr>
            <w:noProof/>
          </w:rPr>
          <w:t>8</w:t>
        </w:r>
      </w:ins>
      <w:del w:id="43" w:author="Richard Haynes" w:date="2020-04-24T12:11:00Z">
        <w:r w:rsidDel="008B7728">
          <w:rPr>
            <w:noProof/>
          </w:rPr>
          <w:delText>9</w:delText>
        </w:r>
      </w:del>
      <w:r>
        <w:rPr>
          <w:noProof/>
        </w:rPr>
        <w:fldChar w:fldCharType="end"/>
      </w:r>
    </w:p>
    <w:p w14:paraId="6CC26954" w14:textId="3178C32F"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_Toc38099249 \h </w:instrText>
      </w:r>
      <w:r>
        <w:rPr>
          <w:noProof/>
        </w:rPr>
      </w:r>
      <w:r>
        <w:rPr>
          <w:noProof/>
        </w:rPr>
        <w:fldChar w:fldCharType="separate"/>
      </w:r>
      <w:r w:rsidR="008B7728">
        <w:rPr>
          <w:noProof/>
        </w:rPr>
        <w:t>10</w:t>
      </w:r>
      <w:r>
        <w:rPr>
          <w:noProof/>
        </w:rPr>
        <w:fldChar w:fldCharType="end"/>
      </w:r>
    </w:p>
    <w:p w14:paraId="794FA277" w14:textId="00E4B8EC"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_Toc38099250 \h </w:instrText>
      </w:r>
      <w:r>
        <w:rPr>
          <w:noProof/>
        </w:rPr>
      </w:r>
      <w:r>
        <w:rPr>
          <w:noProof/>
        </w:rPr>
        <w:fldChar w:fldCharType="separate"/>
      </w:r>
      <w:ins w:id="44" w:author="Richard Haynes" w:date="2020-04-24T12:11:00Z">
        <w:r w:rsidR="008B7728">
          <w:rPr>
            <w:noProof/>
          </w:rPr>
          <w:t>10</w:t>
        </w:r>
      </w:ins>
      <w:del w:id="45" w:author="Richard Haynes" w:date="2020-04-24T12:11:00Z">
        <w:r w:rsidDel="008B7728">
          <w:rPr>
            <w:noProof/>
          </w:rPr>
          <w:delText>11</w:delText>
        </w:r>
      </w:del>
      <w:r>
        <w:rPr>
          <w:noProof/>
        </w:rPr>
        <w:fldChar w:fldCharType="end"/>
      </w:r>
    </w:p>
    <w:p w14:paraId="7F189F3F" w14:textId="6196D6DA"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_Toc38099251 \h </w:instrText>
      </w:r>
      <w:r>
        <w:rPr>
          <w:noProof/>
        </w:rPr>
      </w:r>
      <w:r>
        <w:rPr>
          <w:noProof/>
        </w:rPr>
        <w:fldChar w:fldCharType="separate"/>
      </w:r>
      <w:ins w:id="46" w:author="Richard Haynes" w:date="2020-04-24T12:11:00Z">
        <w:r w:rsidR="008B7728">
          <w:rPr>
            <w:noProof/>
          </w:rPr>
          <w:t>10</w:t>
        </w:r>
      </w:ins>
      <w:del w:id="47" w:author="Richard Haynes" w:date="2020-04-24T12:11:00Z">
        <w:r w:rsidDel="008B7728">
          <w:rPr>
            <w:noProof/>
          </w:rPr>
          <w:delText>11</w:delText>
        </w:r>
      </w:del>
      <w:r>
        <w:rPr>
          <w:noProof/>
        </w:rPr>
        <w:fldChar w:fldCharType="end"/>
      </w:r>
    </w:p>
    <w:p w14:paraId="6EA22301" w14:textId="72BD4DF9"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_Toc38099252 \h </w:instrText>
      </w:r>
      <w:r>
        <w:rPr>
          <w:noProof/>
        </w:rPr>
      </w:r>
      <w:r>
        <w:rPr>
          <w:noProof/>
        </w:rPr>
        <w:fldChar w:fldCharType="separate"/>
      </w:r>
      <w:ins w:id="48" w:author="Richard Haynes" w:date="2020-04-24T12:11:00Z">
        <w:r w:rsidR="008B7728">
          <w:rPr>
            <w:noProof/>
          </w:rPr>
          <w:t>11</w:t>
        </w:r>
      </w:ins>
      <w:del w:id="49" w:author="Richard Haynes" w:date="2020-04-24T12:11:00Z">
        <w:r w:rsidDel="008B7728">
          <w:rPr>
            <w:noProof/>
          </w:rPr>
          <w:delText>12</w:delText>
        </w:r>
      </w:del>
      <w:r>
        <w:rPr>
          <w:noProof/>
        </w:rPr>
        <w:fldChar w:fldCharType="end"/>
      </w:r>
    </w:p>
    <w:p w14:paraId="5D25C596" w14:textId="63653A86"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_Toc38099253 \h </w:instrText>
      </w:r>
      <w:r>
        <w:rPr>
          <w:noProof/>
        </w:rPr>
      </w:r>
      <w:r>
        <w:rPr>
          <w:noProof/>
        </w:rPr>
        <w:fldChar w:fldCharType="separate"/>
      </w:r>
      <w:ins w:id="50" w:author="Richard Haynes" w:date="2020-04-24T12:11:00Z">
        <w:r w:rsidR="008B7728">
          <w:rPr>
            <w:noProof/>
          </w:rPr>
          <w:t>11</w:t>
        </w:r>
      </w:ins>
      <w:del w:id="51" w:author="Richard Haynes" w:date="2020-04-24T12:11:00Z">
        <w:r w:rsidDel="008B7728">
          <w:rPr>
            <w:noProof/>
          </w:rPr>
          <w:delText>12</w:delText>
        </w:r>
      </w:del>
      <w:r>
        <w:rPr>
          <w:noProof/>
        </w:rPr>
        <w:fldChar w:fldCharType="end"/>
      </w:r>
    </w:p>
    <w:p w14:paraId="0D19FECF" w14:textId="3D830444"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_Toc38099254 \h </w:instrText>
      </w:r>
      <w:r>
        <w:rPr>
          <w:noProof/>
        </w:rPr>
      </w:r>
      <w:r>
        <w:rPr>
          <w:noProof/>
        </w:rPr>
        <w:fldChar w:fldCharType="separate"/>
      </w:r>
      <w:ins w:id="52" w:author="Richard Haynes" w:date="2020-04-24T12:11:00Z">
        <w:r w:rsidR="008B7728">
          <w:rPr>
            <w:noProof/>
          </w:rPr>
          <w:t>11</w:t>
        </w:r>
      </w:ins>
      <w:del w:id="53" w:author="Richard Haynes" w:date="2020-04-24T12:11:00Z">
        <w:r w:rsidDel="008B7728">
          <w:rPr>
            <w:noProof/>
          </w:rPr>
          <w:delText>12</w:delText>
        </w:r>
      </w:del>
      <w:r>
        <w:rPr>
          <w:noProof/>
        </w:rPr>
        <w:fldChar w:fldCharType="end"/>
      </w:r>
    </w:p>
    <w:p w14:paraId="39511395" w14:textId="66477985"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_Toc38099255 \h </w:instrText>
      </w:r>
      <w:r>
        <w:rPr>
          <w:noProof/>
        </w:rPr>
      </w:r>
      <w:r>
        <w:rPr>
          <w:noProof/>
        </w:rPr>
        <w:fldChar w:fldCharType="separate"/>
      </w:r>
      <w:ins w:id="54" w:author="Richard Haynes" w:date="2020-04-24T12:11:00Z">
        <w:r w:rsidR="008B7728">
          <w:rPr>
            <w:noProof/>
          </w:rPr>
          <w:t>12</w:t>
        </w:r>
      </w:ins>
      <w:del w:id="55" w:author="Richard Haynes" w:date="2020-04-24T12:11:00Z">
        <w:r w:rsidDel="008B7728">
          <w:rPr>
            <w:noProof/>
          </w:rPr>
          <w:delText>13</w:delText>
        </w:r>
      </w:del>
      <w:r>
        <w:rPr>
          <w:noProof/>
        </w:rPr>
        <w:fldChar w:fldCharType="end"/>
      </w:r>
    </w:p>
    <w:p w14:paraId="7669006F" w14:textId="5F0DD4D5"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_Toc38099256 \h </w:instrText>
      </w:r>
      <w:r>
        <w:rPr>
          <w:noProof/>
        </w:rPr>
      </w:r>
      <w:r>
        <w:rPr>
          <w:noProof/>
        </w:rPr>
        <w:fldChar w:fldCharType="separate"/>
      </w:r>
      <w:ins w:id="56" w:author="Richard Haynes" w:date="2020-04-24T12:11:00Z">
        <w:r w:rsidR="008B7728">
          <w:rPr>
            <w:noProof/>
          </w:rPr>
          <w:t>12</w:t>
        </w:r>
      </w:ins>
      <w:del w:id="57" w:author="Richard Haynes" w:date="2020-04-24T12:11:00Z">
        <w:r w:rsidDel="008B7728">
          <w:rPr>
            <w:noProof/>
          </w:rPr>
          <w:delText>13</w:delText>
        </w:r>
      </w:del>
      <w:r>
        <w:rPr>
          <w:noProof/>
        </w:rPr>
        <w:fldChar w:fldCharType="end"/>
      </w:r>
    </w:p>
    <w:p w14:paraId="3542A334" w14:textId="30AAD056"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_Toc38099257 \h </w:instrText>
      </w:r>
      <w:r>
        <w:rPr>
          <w:noProof/>
        </w:rPr>
      </w:r>
      <w:r>
        <w:rPr>
          <w:noProof/>
        </w:rPr>
        <w:fldChar w:fldCharType="separate"/>
      </w:r>
      <w:ins w:id="58" w:author="Richard Haynes" w:date="2020-04-24T12:11:00Z">
        <w:r w:rsidR="008B7728">
          <w:rPr>
            <w:noProof/>
          </w:rPr>
          <w:t>12</w:t>
        </w:r>
      </w:ins>
      <w:del w:id="59" w:author="Richard Haynes" w:date="2020-04-24T12:11:00Z">
        <w:r w:rsidDel="008B7728">
          <w:rPr>
            <w:noProof/>
          </w:rPr>
          <w:delText>13</w:delText>
        </w:r>
      </w:del>
      <w:r>
        <w:rPr>
          <w:noProof/>
        </w:rPr>
        <w:fldChar w:fldCharType="end"/>
      </w:r>
    </w:p>
    <w:p w14:paraId="587BC58D" w14:textId="24074EBB"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_Toc38099258 \h </w:instrText>
      </w:r>
      <w:r>
        <w:rPr>
          <w:noProof/>
        </w:rPr>
      </w:r>
      <w:r>
        <w:rPr>
          <w:noProof/>
        </w:rPr>
        <w:fldChar w:fldCharType="separate"/>
      </w:r>
      <w:ins w:id="60" w:author="Richard Haynes" w:date="2020-04-24T12:11:00Z">
        <w:r w:rsidR="008B7728">
          <w:rPr>
            <w:noProof/>
          </w:rPr>
          <w:t>13</w:t>
        </w:r>
      </w:ins>
      <w:del w:id="61" w:author="Richard Haynes" w:date="2020-04-24T12:11:00Z">
        <w:r w:rsidDel="008B7728">
          <w:rPr>
            <w:noProof/>
          </w:rPr>
          <w:delText>14</w:delText>
        </w:r>
      </w:del>
      <w:r>
        <w:rPr>
          <w:noProof/>
        </w:rPr>
        <w:fldChar w:fldCharType="end"/>
      </w:r>
    </w:p>
    <w:p w14:paraId="1F568CE3" w14:textId="47642D75"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_Toc38099259 \h </w:instrText>
      </w:r>
      <w:r>
        <w:rPr>
          <w:noProof/>
        </w:rPr>
      </w:r>
      <w:r>
        <w:rPr>
          <w:noProof/>
        </w:rPr>
        <w:fldChar w:fldCharType="separate"/>
      </w:r>
      <w:ins w:id="62" w:author="Richard Haynes" w:date="2020-04-24T12:11:00Z">
        <w:r w:rsidR="008B7728">
          <w:rPr>
            <w:noProof/>
          </w:rPr>
          <w:t>13</w:t>
        </w:r>
      </w:ins>
      <w:del w:id="63" w:author="Richard Haynes" w:date="2020-04-24T12:11:00Z">
        <w:r w:rsidDel="008B7728">
          <w:rPr>
            <w:noProof/>
          </w:rPr>
          <w:delText>14</w:delText>
        </w:r>
      </w:del>
      <w:r>
        <w:rPr>
          <w:noProof/>
        </w:rPr>
        <w:fldChar w:fldCharType="end"/>
      </w:r>
    </w:p>
    <w:p w14:paraId="5667B210" w14:textId="6930ACF4"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_Toc38099260 \h </w:instrText>
      </w:r>
      <w:r>
        <w:rPr>
          <w:noProof/>
        </w:rPr>
      </w:r>
      <w:r>
        <w:rPr>
          <w:noProof/>
        </w:rPr>
        <w:fldChar w:fldCharType="separate"/>
      </w:r>
      <w:ins w:id="64" w:author="Richard Haynes" w:date="2020-04-24T12:11:00Z">
        <w:r w:rsidR="008B7728">
          <w:rPr>
            <w:noProof/>
          </w:rPr>
          <w:t>13</w:t>
        </w:r>
      </w:ins>
      <w:del w:id="65" w:author="Richard Haynes" w:date="2020-04-24T12:11:00Z">
        <w:r w:rsidDel="008B7728">
          <w:rPr>
            <w:noProof/>
          </w:rPr>
          <w:delText>14</w:delText>
        </w:r>
      </w:del>
      <w:r>
        <w:rPr>
          <w:noProof/>
        </w:rPr>
        <w:fldChar w:fldCharType="end"/>
      </w:r>
    </w:p>
    <w:p w14:paraId="6326E23B" w14:textId="0B68097A"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_Toc38099261 \h </w:instrText>
      </w:r>
      <w:r>
        <w:rPr>
          <w:noProof/>
        </w:rPr>
      </w:r>
      <w:r>
        <w:rPr>
          <w:noProof/>
        </w:rPr>
        <w:fldChar w:fldCharType="separate"/>
      </w:r>
      <w:ins w:id="66" w:author="Richard Haynes" w:date="2020-04-24T12:11:00Z">
        <w:r w:rsidR="008B7728">
          <w:rPr>
            <w:noProof/>
          </w:rPr>
          <w:t>14</w:t>
        </w:r>
      </w:ins>
      <w:del w:id="67" w:author="Richard Haynes" w:date="2020-04-24T12:11:00Z">
        <w:r w:rsidDel="008B7728">
          <w:rPr>
            <w:noProof/>
          </w:rPr>
          <w:delText>15</w:delText>
        </w:r>
      </w:del>
      <w:r>
        <w:rPr>
          <w:noProof/>
        </w:rPr>
        <w:fldChar w:fldCharType="end"/>
      </w:r>
    </w:p>
    <w:p w14:paraId="65C1EA24" w14:textId="314031F6"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_Toc38099262 \h </w:instrText>
      </w:r>
      <w:r>
        <w:rPr>
          <w:noProof/>
        </w:rPr>
      </w:r>
      <w:r>
        <w:rPr>
          <w:noProof/>
        </w:rPr>
        <w:fldChar w:fldCharType="separate"/>
      </w:r>
      <w:ins w:id="68" w:author="Richard Haynes" w:date="2020-04-24T12:11:00Z">
        <w:r w:rsidR="008B7728">
          <w:rPr>
            <w:noProof/>
          </w:rPr>
          <w:t>14</w:t>
        </w:r>
      </w:ins>
      <w:del w:id="69" w:author="Richard Haynes" w:date="2020-04-24T12:11:00Z">
        <w:r w:rsidDel="008B7728">
          <w:rPr>
            <w:noProof/>
          </w:rPr>
          <w:delText>15</w:delText>
        </w:r>
      </w:del>
      <w:r>
        <w:rPr>
          <w:noProof/>
        </w:rPr>
        <w:fldChar w:fldCharType="end"/>
      </w:r>
    </w:p>
    <w:p w14:paraId="5B4058D1" w14:textId="06C97D64"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_Toc38099263 \h </w:instrText>
      </w:r>
      <w:r>
        <w:rPr>
          <w:noProof/>
        </w:rPr>
      </w:r>
      <w:r>
        <w:rPr>
          <w:noProof/>
        </w:rPr>
        <w:fldChar w:fldCharType="separate"/>
      </w:r>
      <w:ins w:id="70" w:author="Richard Haynes" w:date="2020-04-24T12:11:00Z">
        <w:r w:rsidR="008B7728">
          <w:rPr>
            <w:noProof/>
          </w:rPr>
          <w:t>14</w:t>
        </w:r>
      </w:ins>
      <w:del w:id="71" w:author="Richard Haynes" w:date="2020-04-24T12:11:00Z">
        <w:r w:rsidDel="008B7728">
          <w:rPr>
            <w:noProof/>
          </w:rPr>
          <w:delText>15</w:delText>
        </w:r>
      </w:del>
      <w:r>
        <w:rPr>
          <w:noProof/>
        </w:rPr>
        <w:fldChar w:fldCharType="end"/>
      </w:r>
    </w:p>
    <w:p w14:paraId="4E9C3FCA" w14:textId="7ADC22B1"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_Toc38099264 \h </w:instrText>
      </w:r>
      <w:r>
        <w:rPr>
          <w:noProof/>
        </w:rPr>
      </w:r>
      <w:r>
        <w:rPr>
          <w:noProof/>
        </w:rPr>
        <w:fldChar w:fldCharType="separate"/>
      </w:r>
      <w:ins w:id="72" w:author="Richard Haynes" w:date="2020-04-24T12:11:00Z">
        <w:r w:rsidR="008B7728">
          <w:rPr>
            <w:noProof/>
          </w:rPr>
          <w:t>15</w:t>
        </w:r>
      </w:ins>
      <w:del w:id="73" w:author="Richard Haynes" w:date="2020-04-24T12:11:00Z">
        <w:r w:rsidDel="008B7728">
          <w:rPr>
            <w:noProof/>
          </w:rPr>
          <w:delText>16</w:delText>
        </w:r>
      </w:del>
      <w:r>
        <w:rPr>
          <w:noProof/>
        </w:rPr>
        <w:fldChar w:fldCharType="end"/>
      </w:r>
    </w:p>
    <w:p w14:paraId="5B47F781" w14:textId="6A2BD76F"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_Toc38099265 \h </w:instrText>
      </w:r>
      <w:r>
        <w:rPr>
          <w:noProof/>
        </w:rPr>
      </w:r>
      <w:r>
        <w:rPr>
          <w:noProof/>
        </w:rPr>
        <w:fldChar w:fldCharType="separate"/>
      </w:r>
      <w:ins w:id="74" w:author="Richard Haynes" w:date="2020-04-24T12:11:00Z">
        <w:r w:rsidR="008B7728">
          <w:rPr>
            <w:noProof/>
          </w:rPr>
          <w:t>15</w:t>
        </w:r>
      </w:ins>
      <w:del w:id="75" w:author="Richard Haynes" w:date="2020-04-24T12:11:00Z">
        <w:r w:rsidDel="008B7728">
          <w:rPr>
            <w:noProof/>
          </w:rPr>
          <w:delText>16</w:delText>
        </w:r>
      </w:del>
      <w:r>
        <w:rPr>
          <w:noProof/>
        </w:rPr>
        <w:fldChar w:fldCharType="end"/>
      </w:r>
    </w:p>
    <w:p w14:paraId="72EF08DF" w14:textId="2EF4B656"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_Toc38099266 \h </w:instrText>
      </w:r>
      <w:r>
        <w:rPr>
          <w:noProof/>
        </w:rPr>
      </w:r>
      <w:r>
        <w:rPr>
          <w:noProof/>
        </w:rPr>
        <w:fldChar w:fldCharType="separate"/>
      </w:r>
      <w:ins w:id="76" w:author="Richard Haynes" w:date="2020-04-24T12:11:00Z">
        <w:r w:rsidR="008B7728">
          <w:rPr>
            <w:noProof/>
          </w:rPr>
          <w:t>15</w:t>
        </w:r>
      </w:ins>
      <w:del w:id="77" w:author="Richard Haynes" w:date="2020-04-24T12:11:00Z">
        <w:r w:rsidDel="008B7728">
          <w:rPr>
            <w:noProof/>
          </w:rPr>
          <w:delText>16</w:delText>
        </w:r>
      </w:del>
      <w:r>
        <w:rPr>
          <w:noProof/>
        </w:rPr>
        <w:fldChar w:fldCharType="end"/>
      </w:r>
    </w:p>
    <w:p w14:paraId="57343A43" w14:textId="7D03C220"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_Toc38099267 \h </w:instrText>
      </w:r>
      <w:r>
        <w:rPr>
          <w:noProof/>
        </w:rPr>
      </w:r>
      <w:r>
        <w:rPr>
          <w:noProof/>
        </w:rPr>
        <w:fldChar w:fldCharType="separate"/>
      </w:r>
      <w:ins w:id="78" w:author="Richard Haynes" w:date="2020-04-24T12:11:00Z">
        <w:r w:rsidR="008B7728">
          <w:rPr>
            <w:noProof/>
          </w:rPr>
          <w:t>15</w:t>
        </w:r>
      </w:ins>
      <w:del w:id="79" w:author="Richard Haynes" w:date="2020-04-24T12:11:00Z">
        <w:r w:rsidDel="008B7728">
          <w:rPr>
            <w:noProof/>
          </w:rPr>
          <w:delText>16</w:delText>
        </w:r>
      </w:del>
      <w:r>
        <w:rPr>
          <w:noProof/>
        </w:rPr>
        <w:fldChar w:fldCharType="end"/>
      </w:r>
    </w:p>
    <w:p w14:paraId="09AC01DF" w14:textId="143B515F"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_Toc38099268 \h </w:instrText>
      </w:r>
      <w:r>
        <w:rPr>
          <w:noProof/>
        </w:rPr>
      </w:r>
      <w:r>
        <w:rPr>
          <w:noProof/>
        </w:rPr>
        <w:fldChar w:fldCharType="separate"/>
      </w:r>
      <w:ins w:id="80" w:author="Richard Haynes" w:date="2020-04-24T12:11:00Z">
        <w:r w:rsidR="008B7728">
          <w:rPr>
            <w:noProof/>
          </w:rPr>
          <w:t>15</w:t>
        </w:r>
      </w:ins>
      <w:del w:id="81" w:author="Richard Haynes" w:date="2020-04-24T12:11:00Z">
        <w:r w:rsidDel="008B7728">
          <w:rPr>
            <w:noProof/>
          </w:rPr>
          <w:delText>16</w:delText>
        </w:r>
      </w:del>
      <w:r>
        <w:rPr>
          <w:noProof/>
        </w:rPr>
        <w:fldChar w:fldCharType="end"/>
      </w:r>
    </w:p>
    <w:p w14:paraId="26D08036" w14:textId="42AD53D9"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_Toc38099269 \h </w:instrText>
      </w:r>
      <w:r>
        <w:rPr>
          <w:noProof/>
        </w:rPr>
      </w:r>
      <w:r>
        <w:rPr>
          <w:noProof/>
        </w:rPr>
        <w:fldChar w:fldCharType="separate"/>
      </w:r>
      <w:ins w:id="82" w:author="Richard Haynes" w:date="2020-04-24T12:11:00Z">
        <w:r w:rsidR="008B7728">
          <w:rPr>
            <w:noProof/>
          </w:rPr>
          <w:t>16</w:t>
        </w:r>
      </w:ins>
      <w:del w:id="83" w:author="Richard Haynes" w:date="2020-04-24T12:11:00Z">
        <w:r w:rsidDel="008B7728">
          <w:rPr>
            <w:noProof/>
          </w:rPr>
          <w:delText>17</w:delText>
        </w:r>
      </w:del>
      <w:r>
        <w:rPr>
          <w:noProof/>
        </w:rPr>
        <w:fldChar w:fldCharType="end"/>
      </w:r>
    </w:p>
    <w:p w14:paraId="27D353F0" w14:textId="0E76775D"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_Toc38099270 \h </w:instrText>
      </w:r>
      <w:r>
        <w:rPr>
          <w:noProof/>
        </w:rPr>
      </w:r>
      <w:r>
        <w:rPr>
          <w:noProof/>
        </w:rPr>
        <w:fldChar w:fldCharType="separate"/>
      </w:r>
      <w:ins w:id="84" w:author="Richard Haynes" w:date="2020-04-24T12:11:00Z">
        <w:r w:rsidR="008B7728">
          <w:rPr>
            <w:noProof/>
          </w:rPr>
          <w:t>16</w:t>
        </w:r>
      </w:ins>
      <w:del w:id="85" w:author="Richard Haynes" w:date="2020-04-24T12:11:00Z">
        <w:r w:rsidDel="008B7728">
          <w:rPr>
            <w:noProof/>
          </w:rPr>
          <w:delText>17</w:delText>
        </w:r>
      </w:del>
      <w:r>
        <w:rPr>
          <w:noProof/>
        </w:rPr>
        <w:fldChar w:fldCharType="end"/>
      </w:r>
    </w:p>
    <w:p w14:paraId="7147DA21" w14:textId="71CDE1DB"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_Toc38099271 \h </w:instrText>
      </w:r>
      <w:r>
        <w:rPr>
          <w:noProof/>
        </w:rPr>
      </w:r>
      <w:r>
        <w:rPr>
          <w:noProof/>
        </w:rPr>
        <w:fldChar w:fldCharType="separate"/>
      </w:r>
      <w:ins w:id="86" w:author="Richard Haynes" w:date="2020-04-24T12:11:00Z">
        <w:r w:rsidR="008B7728">
          <w:rPr>
            <w:noProof/>
          </w:rPr>
          <w:t>16</w:t>
        </w:r>
      </w:ins>
      <w:del w:id="87" w:author="Richard Haynes" w:date="2020-04-24T12:11:00Z">
        <w:r w:rsidDel="008B7728">
          <w:rPr>
            <w:noProof/>
          </w:rPr>
          <w:delText>17</w:delText>
        </w:r>
      </w:del>
      <w:r>
        <w:rPr>
          <w:noProof/>
        </w:rPr>
        <w:fldChar w:fldCharType="end"/>
      </w:r>
    </w:p>
    <w:p w14:paraId="6C8809D0" w14:textId="025E7BCF"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_Toc38099272 \h </w:instrText>
      </w:r>
      <w:r>
        <w:rPr>
          <w:noProof/>
        </w:rPr>
      </w:r>
      <w:r>
        <w:rPr>
          <w:noProof/>
        </w:rPr>
        <w:fldChar w:fldCharType="separate"/>
      </w:r>
      <w:ins w:id="88" w:author="Richard Haynes" w:date="2020-04-24T12:11:00Z">
        <w:r w:rsidR="008B7728">
          <w:rPr>
            <w:noProof/>
          </w:rPr>
          <w:t>16</w:t>
        </w:r>
      </w:ins>
      <w:del w:id="89" w:author="Richard Haynes" w:date="2020-04-24T12:11:00Z">
        <w:r w:rsidDel="008B7728">
          <w:rPr>
            <w:noProof/>
          </w:rPr>
          <w:delText>17</w:delText>
        </w:r>
      </w:del>
      <w:r>
        <w:rPr>
          <w:noProof/>
        </w:rPr>
        <w:fldChar w:fldCharType="end"/>
      </w:r>
    </w:p>
    <w:p w14:paraId="39ED6B12" w14:textId="7DC06161"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_Toc38099273 \h </w:instrText>
      </w:r>
      <w:r>
        <w:rPr>
          <w:noProof/>
        </w:rPr>
      </w:r>
      <w:r>
        <w:rPr>
          <w:noProof/>
        </w:rPr>
        <w:fldChar w:fldCharType="separate"/>
      </w:r>
      <w:ins w:id="90" w:author="Richard Haynes" w:date="2020-04-24T12:11:00Z">
        <w:r w:rsidR="008B7728">
          <w:rPr>
            <w:noProof/>
          </w:rPr>
          <w:t>16</w:t>
        </w:r>
      </w:ins>
      <w:del w:id="91" w:author="Richard Haynes" w:date="2020-04-24T12:11:00Z">
        <w:r w:rsidDel="008B7728">
          <w:rPr>
            <w:noProof/>
          </w:rPr>
          <w:delText>17</w:delText>
        </w:r>
      </w:del>
      <w:r>
        <w:rPr>
          <w:noProof/>
        </w:rPr>
        <w:fldChar w:fldCharType="end"/>
      </w:r>
    </w:p>
    <w:p w14:paraId="64316AC7" w14:textId="5864B462"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_Toc38099274 \h </w:instrText>
      </w:r>
      <w:r>
        <w:rPr>
          <w:noProof/>
        </w:rPr>
      </w:r>
      <w:r>
        <w:rPr>
          <w:noProof/>
        </w:rPr>
        <w:fldChar w:fldCharType="separate"/>
      </w:r>
      <w:ins w:id="92" w:author="Richard Haynes" w:date="2020-04-24T12:11:00Z">
        <w:r w:rsidR="008B7728">
          <w:rPr>
            <w:noProof/>
          </w:rPr>
          <w:t>17</w:t>
        </w:r>
      </w:ins>
      <w:del w:id="93" w:author="Richard Haynes" w:date="2020-04-24T12:11:00Z">
        <w:r w:rsidDel="008B7728">
          <w:rPr>
            <w:noProof/>
          </w:rPr>
          <w:delText>18</w:delText>
        </w:r>
      </w:del>
      <w:r>
        <w:rPr>
          <w:noProof/>
        </w:rPr>
        <w:fldChar w:fldCharType="end"/>
      </w:r>
    </w:p>
    <w:p w14:paraId="56DA3AF2" w14:textId="2A6904F8"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7</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_Toc38099275 \h </w:instrText>
      </w:r>
      <w:r>
        <w:rPr>
          <w:noProof/>
        </w:rPr>
      </w:r>
      <w:r>
        <w:rPr>
          <w:noProof/>
        </w:rPr>
        <w:fldChar w:fldCharType="separate"/>
      </w:r>
      <w:ins w:id="94" w:author="Richard Haynes" w:date="2020-04-24T12:11:00Z">
        <w:r w:rsidR="008B7728">
          <w:rPr>
            <w:noProof/>
          </w:rPr>
          <w:t>17</w:t>
        </w:r>
      </w:ins>
      <w:del w:id="95" w:author="Richard Haynes" w:date="2020-04-24T12:11:00Z">
        <w:r w:rsidDel="008B7728">
          <w:rPr>
            <w:noProof/>
          </w:rPr>
          <w:delText>18</w:delText>
        </w:r>
      </w:del>
      <w:r>
        <w:rPr>
          <w:noProof/>
        </w:rPr>
        <w:fldChar w:fldCharType="end"/>
      </w:r>
    </w:p>
    <w:p w14:paraId="0D1429EA" w14:textId="19F0711E"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8</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_Toc38099276 \h </w:instrText>
      </w:r>
      <w:r>
        <w:rPr>
          <w:noProof/>
        </w:rPr>
      </w:r>
      <w:r>
        <w:rPr>
          <w:noProof/>
        </w:rPr>
        <w:fldChar w:fldCharType="separate"/>
      </w:r>
      <w:ins w:id="96" w:author="Richard Haynes" w:date="2020-04-24T12:11:00Z">
        <w:r w:rsidR="008B7728">
          <w:rPr>
            <w:noProof/>
          </w:rPr>
          <w:t>18</w:t>
        </w:r>
      </w:ins>
      <w:del w:id="97" w:author="Richard Haynes" w:date="2020-04-24T12:11:00Z">
        <w:r w:rsidDel="008B7728">
          <w:rPr>
            <w:noProof/>
          </w:rPr>
          <w:delText>19</w:delText>
        </w:r>
      </w:del>
      <w:r>
        <w:rPr>
          <w:noProof/>
        </w:rPr>
        <w:fldChar w:fldCharType="end"/>
      </w:r>
    </w:p>
    <w:p w14:paraId="59989ADF" w14:textId="38304944" w:rsidR="000E47E2" w:rsidRDefault="000E47E2">
      <w:pPr>
        <w:pStyle w:val="TOC1"/>
        <w:rPr>
          <w:rFonts w:asciiTheme="minorHAnsi" w:hAnsiTheme="minorHAnsi" w:cstheme="minorBidi"/>
          <w:b w:val="0"/>
          <w:caps w:val="0"/>
          <w:noProof/>
          <w:color w:val="auto"/>
          <w:sz w:val="22"/>
          <w:szCs w:val="22"/>
        </w:rPr>
      </w:pPr>
      <w:r w:rsidRPr="00D3478F">
        <w:rPr>
          <w:rFonts w:cs="Times New Roman"/>
          <w:noProof/>
        </w:rPr>
        <w:t>9</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_Toc38099277 \h </w:instrText>
      </w:r>
      <w:r>
        <w:rPr>
          <w:noProof/>
        </w:rPr>
      </w:r>
      <w:r>
        <w:rPr>
          <w:noProof/>
        </w:rPr>
        <w:fldChar w:fldCharType="separate"/>
      </w:r>
      <w:ins w:id="98" w:author="Richard Haynes" w:date="2020-04-24T12:11:00Z">
        <w:r w:rsidR="008B7728">
          <w:rPr>
            <w:noProof/>
          </w:rPr>
          <w:t>19</w:t>
        </w:r>
      </w:ins>
      <w:del w:id="99" w:author="Richard Haynes" w:date="2020-04-24T12:11:00Z">
        <w:r w:rsidDel="008B7728">
          <w:rPr>
            <w:noProof/>
          </w:rPr>
          <w:delText>20</w:delText>
        </w:r>
      </w:del>
      <w:r>
        <w:rPr>
          <w:noProof/>
        </w:rPr>
        <w:fldChar w:fldCharType="end"/>
      </w:r>
    </w:p>
    <w:p w14:paraId="4E7A44F0" w14:textId="2F77867A"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9.1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_Toc38099278 \h </w:instrText>
      </w:r>
      <w:r>
        <w:rPr>
          <w:noProof/>
        </w:rPr>
      </w:r>
      <w:r>
        <w:rPr>
          <w:noProof/>
        </w:rPr>
        <w:fldChar w:fldCharType="separate"/>
      </w:r>
      <w:ins w:id="100" w:author="Richard Haynes" w:date="2020-04-24T12:11:00Z">
        <w:r w:rsidR="008B7728">
          <w:rPr>
            <w:noProof/>
          </w:rPr>
          <w:t>19</w:t>
        </w:r>
      </w:ins>
      <w:del w:id="101" w:author="Richard Haynes" w:date="2020-04-24T12:11:00Z">
        <w:r w:rsidDel="008B7728">
          <w:rPr>
            <w:noProof/>
          </w:rPr>
          <w:delText>20</w:delText>
        </w:r>
      </w:del>
      <w:r>
        <w:rPr>
          <w:noProof/>
        </w:rPr>
        <w:fldChar w:fldCharType="end"/>
      </w:r>
    </w:p>
    <w:p w14:paraId="43B3828E" w14:textId="176EC8D2"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9.2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_Toc38099279 \h </w:instrText>
      </w:r>
      <w:r>
        <w:rPr>
          <w:noProof/>
        </w:rPr>
      </w:r>
      <w:r>
        <w:rPr>
          <w:noProof/>
        </w:rPr>
        <w:fldChar w:fldCharType="separate"/>
      </w:r>
      <w:ins w:id="102" w:author="Richard Haynes" w:date="2020-04-24T12:11:00Z">
        <w:r w:rsidR="008B7728">
          <w:rPr>
            <w:noProof/>
          </w:rPr>
          <w:t>24</w:t>
        </w:r>
      </w:ins>
      <w:del w:id="103" w:author="Richard Haynes" w:date="2020-04-24T12:11:00Z">
        <w:r w:rsidDel="008B7728">
          <w:rPr>
            <w:noProof/>
          </w:rPr>
          <w:delText>25</w:delText>
        </w:r>
      </w:del>
      <w:r>
        <w:rPr>
          <w:noProof/>
        </w:rPr>
        <w:fldChar w:fldCharType="end"/>
      </w:r>
    </w:p>
    <w:p w14:paraId="58A4537B" w14:textId="101AD33E"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9.3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_Toc38099280 \h </w:instrText>
      </w:r>
      <w:r>
        <w:rPr>
          <w:noProof/>
        </w:rPr>
      </w:r>
      <w:r>
        <w:rPr>
          <w:noProof/>
        </w:rPr>
        <w:fldChar w:fldCharType="separate"/>
      </w:r>
      <w:ins w:id="104" w:author="Richard Haynes" w:date="2020-04-24T12:11:00Z">
        <w:r w:rsidR="008B7728">
          <w:rPr>
            <w:noProof/>
          </w:rPr>
          <w:t>25</w:t>
        </w:r>
      </w:ins>
      <w:del w:id="105" w:author="Richard Haynes" w:date="2020-04-24T12:11:00Z">
        <w:r w:rsidDel="008B7728">
          <w:rPr>
            <w:noProof/>
          </w:rPr>
          <w:delText>26</w:delText>
        </w:r>
      </w:del>
      <w:r>
        <w:rPr>
          <w:noProof/>
        </w:rPr>
        <w:fldChar w:fldCharType="end"/>
      </w:r>
    </w:p>
    <w:p w14:paraId="332383FB" w14:textId="7026B8C7"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9.4</w:t>
      </w:r>
      <w:r>
        <w:rPr>
          <w:rFonts w:asciiTheme="minorHAnsi" w:hAnsiTheme="minorHAnsi" w:cstheme="minorBidi"/>
          <w:bCs w:val="0"/>
          <w:smallCaps w:val="0"/>
          <w:noProof/>
          <w:color w:val="auto"/>
          <w:sz w:val="22"/>
          <w:szCs w:val="22"/>
        </w:rPr>
        <w:tab/>
      </w:r>
      <w:r>
        <w:rPr>
          <w:noProof/>
        </w:rPr>
        <w:t>Appendix 4: Organisational Structure and Responsibilities</w:t>
      </w:r>
      <w:r>
        <w:rPr>
          <w:noProof/>
        </w:rPr>
        <w:tab/>
      </w:r>
      <w:r>
        <w:rPr>
          <w:noProof/>
        </w:rPr>
        <w:fldChar w:fldCharType="begin"/>
      </w:r>
      <w:r>
        <w:rPr>
          <w:noProof/>
        </w:rPr>
        <w:instrText xml:space="preserve"> PAGEREF _Toc38099281 \h </w:instrText>
      </w:r>
      <w:r>
        <w:rPr>
          <w:noProof/>
        </w:rPr>
      </w:r>
      <w:r>
        <w:rPr>
          <w:noProof/>
        </w:rPr>
        <w:fldChar w:fldCharType="separate"/>
      </w:r>
      <w:ins w:id="106" w:author="Richard Haynes" w:date="2020-04-24T12:11:00Z">
        <w:r w:rsidR="008B7728">
          <w:rPr>
            <w:noProof/>
          </w:rPr>
          <w:t>26</w:t>
        </w:r>
      </w:ins>
      <w:del w:id="107" w:author="Richard Haynes" w:date="2020-04-24T12:11:00Z">
        <w:r w:rsidDel="008B7728">
          <w:rPr>
            <w:noProof/>
          </w:rPr>
          <w:delText>29</w:delText>
        </w:r>
      </w:del>
      <w:r>
        <w:rPr>
          <w:noProof/>
        </w:rPr>
        <w:fldChar w:fldCharType="end"/>
      </w:r>
    </w:p>
    <w:p w14:paraId="748AF60B" w14:textId="188BA088" w:rsidR="000E47E2" w:rsidRDefault="000E47E2">
      <w:pPr>
        <w:pStyle w:val="TOC2"/>
        <w:rPr>
          <w:rFonts w:asciiTheme="minorHAnsi" w:hAnsiTheme="minorHAnsi" w:cstheme="minorBidi"/>
          <w:bCs w:val="0"/>
          <w:smallCaps w:val="0"/>
          <w:noProof/>
          <w:color w:val="auto"/>
          <w:sz w:val="22"/>
          <w:szCs w:val="22"/>
        </w:rPr>
      </w:pPr>
      <w:r w:rsidRPr="00D3478F">
        <w:rPr>
          <w:rFonts w:cs="Times New Roman"/>
          <w:noProof/>
        </w:rPr>
        <w:t>9.5</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_Toc38099282 \h </w:instrText>
      </w:r>
      <w:r>
        <w:rPr>
          <w:noProof/>
        </w:rPr>
      </w:r>
      <w:r>
        <w:rPr>
          <w:noProof/>
        </w:rPr>
        <w:fldChar w:fldCharType="separate"/>
      </w:r>
      <w:ins w:id="108" w:author="Richard Haynes" w:date="2020-04-24T12:11:00Z">
        <w:r w:rsidR="008B7728">
          <w:rPr>
            <w:noProof/>
          </w:rPr>
          <w:t>29</w:t>
        </w:r>
      </w:ins>
      <w:del w:id="109" w:author="Richard Haynes" w:date="2020-04-24T12:11:00Z">
        <w:r w:rsidDel="008B7728">
          <w:rPr>
            <w:noProof/>
          </w:rPr>
          <w:delText>30</w:delText>
        </w:r>
      </w:del>
      <w:r>
        <w:rPr>
          <w:noProof/>
        </w:rPr>
        <w:fldChar w:fldCharType="end"/>
      </w:r>
    </w:p>
    <w:p w14:paraId="0DA9E617" w14:textId="733A2436" w:rsidR="004B65DD" w:rsidRPr="00734153" w:rsidRDefault="004B65DD" w:rsidP="00F123A0">
      <w:pPr>
        <w:sectPr w:rsidR="004B65DD" w:rsidRPr="00734153"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r w:rsidRPr="00734153">
        <w:fldChar w:fldCharType="end"/>
      </w:r>
    </w:p>
    <w:p w14:paraId="49ECA944" w14:textId="77777777" w:rsidR="007975BC" w:rsidRPr="00734153" w:rsidRDefault="004B65DD" w:rsidP="00F123A0">
      <w:pPr>
        <w:pStyle w:val="StyleHeading1Linespacingsingle"/>
        <w:numPr>
          <w:ilvl w:val="0"/>
          <w:numId w:val="2"/>
        </w:numPr>
      </w:pPr>
      <w:bookmarkStart w:id="114" w:name="_Toc215456652"/>
      <w:bookmarkStart w:id="115" w:name="_Ref247359968"/>
      <w:bookmarkStart w:id="116" w:name="_Toc38099236"/>
      <w:r w:rsidRPr="00734153">
        <w:lastRenderedPageBreak/>
        <w:t>BACKGROUND AND RATIONALE</w:t>
      </w:r>
      <w:bookmarkEnd w:id="114"/>
      <w:bookmarkEnd w:id="115"/>
      <w:bookmarkEnd w:id="116"/>
    </w:p>
    <w:p w14:paraId="1726764A" w14:textId="77777777" w:rsidR="00392BCB" w:rsidRPr="00734153" w:rsidRDefault="00392BCB" w:rsidP="00F123A0">
      <w:bookmarkStart w:id="117" w:name="_Ref247359498"/>
    </w:p>
    <w:p w14:paraId="090AAAD3" w14:textId="61AF0B48" w:rsidR="00A62D78" w:rsidRPr="00AC6D9C" w:rsidRDefault="00A62D78" w:rsidP="00E0475A">
      <w:pPr>
        <w:pStyle w:val="Heading2"/>
      </w:pPr>
      <w:bookmarkStart w:id="118" w:name="_Toc38099237"/>
      <w:r w:rsidRPr="00AC6D9C">
        <w:t>S</w:t>
      </w:r>
      <w:r w:rsidR="00295817" w:rsidRPr="00AC6D9C">
        <w:t>etting</w:t>
      </w:r>
      <w:bookmarkEnd w:id="118"/>
    </w:p>
    <w:p w14:paraId="7982A7B2" w14:textId="50BC6F23"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2_1" w:tooltip="Zhu, 2020 #6" w:history="1">
        <w:r w:rsidR="00275491"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275491" w:rsidRPr="00F123A0">
          <w:instrText xml:space="preserve"> ADDIN EN.CITE </w:instrText>
        </w:r>
        <w:r w:rsidR="00275491"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275491" w:rsidRPr="00F123A0">
          <w:instrText xml:space="preserve"> ADDIN EN.CITE.DATA </w:instrText>
        </w:r>
        <w:r w:rsidR="00275491" w:rsidRPr="00F123A0">
          <w:fldChar w:fldCharType="end"/>
        </w:r>
        <w:r w:rsidR="00275491" w:rsidRPr="00F123A0">
          <w:fldChar w:fldCharType="separate"/>
        </w:r>
        <w:r w:rsidR="00275491" w:rsidRPr="00F123A0">
          <w:rPr>
            <w:noProof/>
            <w:vertAlign w:val="superscript"/>
          </w:rPr>
          <w:t>1</w:t>
        </w:r>
        <w:r w:rsidR="00275491" w:rsidRPr="00F123A0">
          <w:rPr>
            <w:lang w:val="en-US"/>
          </w:rPr>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_2" w:tooltip="Huang, 2020 #5" w:history="1">
        <w:r w:rsidR="00275491"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275491" w:rsidRPr="00F123A0">
          <w:instrText xml:space="preserve"> ADDIN EN.CITE </w:instrText>
        </w:r>
        <w:r w:rsidR="00275491"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275491" w:rsidRPr="00F123A0">
          <w:instrText xml:space="preserve"> ADDIN EN.CITE.DATA </w:instrText>
        </w:r>
        <w:r w:rsidR="00275491" w:rsidRPr="00F123A0">
          <w:fldChar w:fldCharType="end"/>
        </w:r>
        <w:r w:rsidR="00275491" w:rsidRPr="00F123A0">
          <w:fldChar w:fldCharType="separate"/>
        </w:r>
        <w:r w:rsidR="00275491" w:rsidRPr="00F123A0">
          <w:rPr>
            <w:noProof/>
            <w:vertAlign w:val="superscript"/>
          </w:rPr>
          <w:t>2-4</w:t>
        </w:r>
        <w:r w:rsidR="00275491" w:rsidRPr="00F123A0">
          <w:rPr>
            <w:lang w:val="en-US"/>
          </w:rPr>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_2" w:tooltip="Huang, 2020 #5" w:history="1">
        <w:r w:rsidR="00275491"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275491" w:rsidRPr="00F123A0">
          <w:instrText xml:space="preserve"> ADDIN EN.CITE </w:instrText>
        </w:r>
        <w:r w:rsidR="00275491"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275491" w:rsidRPr="00F123A0">
          <w:instrText xml:space="preserve"> ADDIN EN.CITE.DATA </w:instrText>
        </w:r>
        <w:r w:rsidR="00275491" w:rsidRPr="00F123A0">
          <w:fldChar w:fldCharType="end"/>
        </w:r>
        <w:r w:rsidR="00275491" w:rsidRPr="00F123A0">
          <w:fldChar w:fldCharType="separate"/>
        </w:r>
        <w:r w:rsidR="00275491" w:rsidRPr="00F123A0">
          <w:rPr>
            <w:noProof/>
            <w:vertAlign w:val="superscript"/>
          </w:rPr>
          <w:t>2</w:t>
        </w:r>
        <w:r w:rsidR="00275491" w:rsidRPr="00F123A0">
          <w:rPr>
            <w:lang w:val="en-US"/>
          </w:rPr>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p>
    <w:bookmarkEnd w:id="117"/>
    <w:p w14:paraId="17D1FA2C" w14:textId="77777777" w:rsidR="00392BCB" w:rsidRPr="00734153" w:rsidRDefault="00392BCB" w:rsidP="00F123A0"/>
    <w:p w14:paraId="1624E7DD" w14:textId="4D0D3BB5" w:rsidR="00A62D78" w:rsidRDefault="00A62D78" w:rsidP="00E0475A">
      <w:pPr>
        <w:pStyle w:val="Heading2"/>
      </w:pPr>
      <w:bookmarkStart w:id="119" w:name="_Toc244455447"/>
      <w:bookmarkStart w:id="120" w:name="_Toc244547126"/>
      <w:bookmarkStart w:id="121" w:name="_Toc244455448"/>
      <w:bookmarkStart w:id="122" w:name="_Toc244547127"/>
      <w:bookmarkStart w:id="123" w:name="_Toc38099238"/>
      <w:bookmarkEnd w:id="119"/>
      <w:bookmarkEnd w:id="120"/>
      <w:bookmarkEnd w:id="121"/>
      <w:bookmarkEnd w:id="122"/>
      <w:r>
        <w:t>Treatment Options</w:t>
      </w:r>
      <w:bookmarkEnd w:id="123"/>
    </w:p>
    <w:p w14:paraId="3192D3DF" w14:textId="5A11D4A7" w:rsidR="00AC6D9C" w:rsidRPr="00E23519" w:rsidRDefault="00E07E81" w:rsidP="00AC6D9C">
      <w:pPr>
        <w:pStyle w:val="Heading3"/>
      </w:pPr>
      <w:bookmarkStart w:id="124" w:name="_Toc37064396"/>
      <w:bookmarkStart w:id="125" w:name="_Toc38099239"/>
      <w:r>
        <w:t>First</w:t>
      </w:r>
      <w:r w:rsidR="005A20CF">
        <w:t xml:space="preserve"> (main)</w:t>
      </w:r>
      <w:r w:rsidR="00AC6D9C" w:rsidRPr="00E23519">
        <w:t xml:space="preserve"> randomisation</w:t>
      </w:r>
      <w:bookmarkEnd w:id="124"/>
      <w:bookmarkEnd w:id="125"/>
    </w:p>
    <w:p w14:paraId="24AF0257" w14:textId="1F27BD7C" w:rsidR="004D7874" w:rsidRDefault="004D7874" w:rsidP="00F123A0">
      <w:r w:rsidRPr="009B4E83">
        <w:t>There are currently no approved anti-viral</w:t>
      </w:r>
      <w:r>
        <w:t xml:space="preserve"> or </w:t>
      </w:r>
      <w:r w:rsidRPr="00F123A0">
        <w:t>host</w:t>
      </w:r>
      <w:r>
        <w:t>-directed</w:t>
      </w:r>
      <w:r w:rsidRPr="009B4E83">
        <w:t xml:space="preserve"> treatments for COVID-19.</w:t>
      </w:r>
      <w:r>
        <w:t xml:space="preserve"> </w:t>
      </w:r>
      <w:r w:rsidR="00F33645">
        <w:t xml:space="preserve">This protocol </w:t>
      </w:r>
      <w:r>
        <w:t xml:space="preserve">allows reliable assessment of the effects of multiple different treatments (including re-purposed and novel drugs) on major outcomes in COVID-19. </w:t>
      </w:r>
      <w:r w:rsidR="00265B14">
        <w:t>All patients will receive usual care for the participating hospital.</w:t>
      </w:r>
    </w:p>
    <w:p w14:paraId="4DF82DE5" w14:textId="11D1238A" w:rsidR="00E23519" w:rsidRDefault="00E23519" w:rsidP="002465FC"/>
    <w:p w14:paraId="6C0B545B" w14:textId="0B363DDE" w:rsidR="00F33645" w:rsidRDefault="006520D5" w:rsidP="00F33645">
      <w:pPr>
        <w:pStyle w:val="Default"/>
        <w:contextualSpacing/>
        <w:jc w:val="both"/>
      </w:pPr>
      <w:r>
        <w:t>R</w:t>
      </w:r>
      <w:r w:rsidR="00D91816">
        <w:t xml:space="preserve">andomisation </w:t>
      </w:r>
      <w:r>
        <w:t xml:space="preserve">may </w:t>
      </w:r>
      <w:r w:rsidR="004D7874">
        <w:t xml:space="preserve">be between </w:t>
      </w:r>
      <w:r>
        <w:t xml:space="preserve">the following </w:t>
      </w:r>
      <w:r w:rsidR="004D7874">
        <w:t xml:space="preserve">treatment </w:t>
      </w:r>
      <w:r w:rsidR="00F33645">
        <w:t>arms</w:t>
      </w:r>
      <w:r w:rsidR="00AD611C">
        <w:t xml:space="preserve"> (although not all arms may be available at any one time)</w:t>
      </w:r>
      <w:r w:rsidR="00265B14">
        <w:t xml:space="preserve">: </w:t>
      </w:r>
    </w:p>
    <w:p w14:paraId="01483ABD" w14:textId="055439AE" w:rsidR="00F33645" w:rsidRDefault="00F33645" w:rsidP="00F33645">
      <w:pPr>
        <w:pStyle w:val="Default"/>
        <w:contextualSpacing/>
        <w:jc w:val="both"/>
      </w:pPr>
    </w:p>
    <w:p w14:paraId="0A2A95DB" w14:textId="0E0D16B0" w:rsidR="00F33645" w:rsidRPr="009B4E83" w:rsidRDefault="00F33645" w:rsidP="00F33645">
      <w:pPr>
        <w:pStyle w:val="Default"/>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0B358189" w14:textId="77777777" w:rsidR="00F33645" w:rsidRDefault="00F33645" w:rsidP="00F33645">
      <w:pPr>
        <w:pStyle w:val="Default"/>
        <w:contextualSpacing/>
        <w:jc w:val="both"/>
      </w:pPr>
    </w:p>
    <w:p w14:paraId="0BD99854" w14:textId="7E197945" w:rsidR="00F33645" w:rsidRPr="00186B1B" w:rsidRDefault="00F33645" w:rsidP="004D7874">
      <w:pPr>
        <w:pStyle w:val="Default"/>
        <w:contextualSpacing/>
        <w:jc w:val="both"/>
        <w:rPr>
          <w:rFonts w:eastAsia="Times New Roman"/>
        </w:rPr>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w:t>
      </w:r>
      <w:r w:rsidRPr="00FF73D1">
        <w:rPr>
          <w:bCs/>
        </w:rPr>
        <w:t xml:space="preserve"> </w:t>
      </w:r>
      <w:r w:rsidR="00FF73D1" w:rsidRPr="00FF73D1">
        <w:rPr>
          <w:bCs/>
        </w:rPr>
        <w:t>Lopinavir-Ritonavir</w:t>
      </w:r>
      <w:r w:rsidR="00FF73D1" w:rsidRPr="00FF73D1">
        <w:t xml:space="preserve"> </w:t>
      </w:r>
      <w:r w:rsidR="00FF73D1" w:rsidRPr="007021D4">
        <w:t>ha</w:t>
      </w:r>
      <w:r w:rsidR="00FF73D1">
        <w:t>s</w:t>
      </w:r>
      <w:r w:rsidR="00FF73D1" w:rsidRPr="007021D4">
        <w:t xml:space="preserve"> shown activity against SARS and MERS CoVs.</w:t>
      </w:r>
    </w:p>
    <w:p w14:paraId="35B572DB" w14:textId="77777777" w:rsidR="00F33645" w:rsidRPr="009B4E83" w:rsidRDefault="00F33645" w:rsidP="00F33645">
      <w:pPr>
        <w:pStyle w:val="Default"/>
        <w:contextualSpacing/>
        <w:jc w:val="both"/>
        <w:rPr>
          <w:b/>
        </w:rPr>
      </w:pPr>
    </w:p>
    <w:p w14:paraId="3D521E44" w14:textId="5A391531" w:rsidR="00DB5F0B" w:rsidRDefault="00DB5F0B" w:rsidP="00F123A0">
      <w:r w:rsidRPr="004D7874">
        <w:rPr>
          <w:b/>
        </w:rPr>
        <w:t xml:space="preserve">Low dose corticosteroids: </w:t>
      </w:r>
      <w:r w:rsidRPr="004D7874">
        <w:t xml:space="preserve">Favourable immune response modulation by </w:t>
      </w:r>
      <w:r w:rsidR="00FF73D1">
        <w:t xml:space="preserve">low-dose </w:t>
      </w:r>
      <w:r w:rsidRPr="004D7874">
        <w:t xml:space="preserve">corticosteroids might </w:t>
      </w:r>
      <w:r>
        <w:t>help treat</w:t>
      </w:r>
      <w:r w:rsidRPr="004D7874">
        <w:t xml:space="preserve"> severe acute respiratory</w:t>
      </w:r>
      <w:r>
        <w:t xml:space="preserve"> coronavirus infections, including COVID-19, SARS and MERS. </w:t>
      </w:r>
    </w:p>
    <w:p w14:paraId="3EA2CBD0" w14:textId="77777777" w:rsidR="006520D5" w:rsidRDefault="006520D5" w:rsidP="00EB461B">
      <w:pPr>
        <w:pStyle w:val="Default"/>
        <w:contextualSpacing/>
        <w:jc w:val="both"/>
      </w:pPr>
    </w:p>
    <w:p w14:paraId="63A1A315" w14:textId="29D148C1" w:rsidR="00A712BC" w:rsidRDefault="006520D5" w:rsidP="00EB461B">
      <w:pPr>
        <w:pStyle w:val="Default"/>
        <w:contextualSpacing/>
        <w:jc w:val="both"/>
      </w:pPr>
      <w:r w:rsidRPr="00B2198A">
        <w:rPr>
          <w:b/>
        </w:rPr>
        <w:t>Hydroxychloroquine:</w:t>
      </w:r>
      <w:r w:rsidRPr="00B2198A">
        <w:t xml:space="preserve"> </w:t>
      </w:r>
      <w:r w:rsidR="000B39F6" w:rsidRPr="00B2198A">
        <w:t>Hydroxychloroquine, a derivative of chloroquine, has been used for</w:t>
      </w:r>
      <w:r w:rsidR="000B39F6" w:rsidRPr="00EB461B">
        <w:t xml:space="preserve"> many decades to treat malaria and </w:t>
      </w:r>
      <w:r w:rsidR="003423C5" w:rsidRPr="00EB461B">
        <w:t xml:space="preserve">rheumatological </w:t>
      </w:r>
      <w:r w:rsidR="000B39F6" w:rsidRPr="00EB461B">
        <w:t xml:space="preserve">diseases. It has </w:t>
      </w:r>
      <w:r w:rsidR="00A712BC" w:rsidRPr="00EB461B">
        <w:t>antiviral activity against SARS-CoV-</w:t>
      </w:r>
      <w:r w:rsidR="000B39F6" w:rsidRPr="00EB461B">
        <w:t>2</w:t>
      </w:r>
      <w:r w:rsidR="00A712BC" w:rsidRPr="00EB461B">
        <w:t xml:space="preserve"> in cell culture</w:t>
      </w:r>
      <w:r w:rsidR="000B39F6" w:rsidRPr="00EB461B">
        <w:t>.</w:t>
      </w:r>
    </w:p>
    <w:p w14:paraId="6C387483" w14:textId="77777777" w:rsidR="002E16AE" w:rsidRDefault="002E16AE" w:rsidP="00EB461B">
      <w:pPr>
        <w:pStyle w:val="Default"/>
        <w:contextualSpacing/>
        <w:jc w:val="both"/>
      </w:pPr>
    </w:p>
    <w:p w14:paraId="29E5BA4A" w14:textId="596D8886" w:rsidR="0076144A" w:rsidRPr="002E16AE" w:rsidRDefault="0076144A" w:rsidP="0076144A">
      <w:pPr>
        <w:pStyle w:val="Default"/>
        <w:contextualSpacing/>
        <w:jc w:val="both"/>
      </w:pPr>
      <w:r>
        <w:rPr>
          <w:b/>
        </w:rPr>
        <w:t xml:space="preserve">Azithromycin: </w:t>
      </w:r>
      <w:r>
        <w:t>Azithromycin is a macrolide antibiotic with immunomodulatory properties that has shown benefit in inflammatory lung disease.</w:t>
      </w:r>
    </w:p>
    <w:p w14:paraId="0EF52117" w14:textId="11028CF1" w:rsidR="00CE1CFC" w:rsidRDefault="00CE1CFC" w:rsidP="00F123A0"/>
    <w:p w14:paraId="5B8501AA" w14:textId="6CCB61B5" w:rsidR="00DA4B74" w:rsidRPr="003638E3" w:rsidRDefault="00265B14" w:rsidP="00F123A0">
      <w:pPr>
        <w:rPr>
          <w:szCs w:val="20"/>
        </w:rPr>
      </w:pPr>
      <w:r>
        <w:t xml:space="preserve">Further details on each of these treatment options is provided in Appendix 1 (see section </w:t>
      </w:r>
      <w:r>
        <w:fldChar w:fldCharType="begin"/>
      </w:r>
      <w:r>
        <w:instrText xml:space="preserve"> REF _Ref34817916 \r \h </w:instrText>
      </w:r>
      <w:r>
        <w:fldChar w:fldCharType="separate"/>
      </w:r>
      <w:r w:rsidR="00887AD1">
        <w:t>9.1</w:t>
      </w:r>
      <w:r>
        <w:fldChar w:fldCharType="end"/>
      </w:r>
      <w:r>
        <w:t>)</w:t>
      </w:r>
      <w:r w:rsidR="00BC211B">
        <w:t>.</w:t>
      </w:r>
    </w:p>
    <w:p w14:paraId="55553A8D" w14:textId="64B4C3DE" w:rsidR="00E23519" w:rsidRDefault="00E23519" w:rsidP="00F123A0"/>
    <w:p w14:paraId="55891F62" w14:textId="0C7D0B88" w:rsidR="00AC6D9C" w:rsidRPr="00E23519" w:rsidRDefault="00AC6D9C" w:rsidP="00AC6D9C">
      <w:pPr>
        <w:pStyle w:val="Heading3"/>
      </w:pPr>
      <w:bookmarkStart w:id="126" w:name="_Toc37064397"/>
      <w:bookmarkStart w:id="127" w:name="_Toc38099240"/>
      <w:r>
        <w:t>Second</w:t>
      </w:r>
      <w:r w:rsidRPr="00E23519">
        <w:t xml:space="preserve"> </w:t>
      </w:r>
      <w:bookmarkEnd w:id="126"/>
      <w:r>
        <w:t>randomi</w:t>
      </w:r>
      <w:r w:rsidR="00CA5601">
        <w:t>s</w:t>
      </w:r>
      <w:r>
        <w:t>ation for patients with progressive COVID-19</w:t>
      </w:r>
      <w:bookmarkEnd w:id="127"/>
    </w:p>
    <w:p w14:paraId="10F531BC" w14:textId="2856272B"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 </w:instrTex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EN.CITE.DATA </w:instrText>
      </w:r>
      <w:r>
        <w:fldChar w:fldCharType="end"/>
      </w:r>
      <w:r>
        <w:fldChar w:fldCharType="separate"/>
      </w:r>
      <w:hyperlink w:anchor="_ENREF_2_3" w:tooltip="Chen, 2020 #4" w:history="1">
        <w:r w:rsidR="00275491" w:rsidRPr="00950A95">
          <w:rPr>
            <w:noProof/>
            <w:vertAlign w:val="superscript"/>
          </w:rPr>
          <w:t>3</w:t>
        </w:r>
      </w:hyperlink>
      <w:r w:rsidRPr="00950A95">
        <w:rPr>
          <w:noProof/>
          <w:vertAlign w:val="superscript"/>
        </w:rPr>
        <w:t>,</w:t>
      </w:r>
      <w:hyperlink w:anchor="_ENREF_2_5" w:tooltip="Mehta, 2020 #74" w:history="1">
        <w:r w:rsidR="00275491" w:rsidRPr="00950A95">
          <w:rPr>
            <w:noProof/>
            <w:vertAlign w:val="superscript"/>
          </w:rPr>
          <w:t>5</w:t>
        </w:r>
      </w:hyperlink>
      <w:r w:rsidRPr="00950A95">
        <w:rPr>
          <w:noProof/>
          <w:vertAlign w:val="superscript"/>
        </w:rPr>
        <w:t>,</w:t>
      </w:r>
      <w:hyperlink w:anchor="_ENREF_2_6" w:tooltip="Ruan, 2020 #75" w:history="1">
        <w:r w:rsidR="00275491" w:rsidRPr="00950A95">
          <w:rPr>
            <w:noProof/>
            <w:vertAlign w:val="superscript"/>
          </w:rPr>
          <w:t>6</w:t>
        </w:r>
      </w:hyperlink>
      <w:r>
        <w:fldChar w:fldCharType="end"/>
      </w:r>
      <w:r>
        <w:t xml:space="preserve"> There is a possibility that this response may cause or exacerbate lung injury, leading to life-threatening disease.</w:t>
      </w:r>
    </w:p>
    <w:p w14:paraId="2981A74E" w14:textId="77777777" w:rsidR="00AC6D9C" w:rsidRDefault="00AC6D9C" w:rsidP="00AC6D9C">
      <w:pPr>
        <w:pStyle w:val="Default"/>
        <w:contextualSpacing/>
        <w:jc w:val="both"/>
      </w:pPr>
    </w:p>
    <w:p w14:paraId="6DFC230A" w14:textId="7451BBCD"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7CD93050" w14:textId="77777777" w:rsidR="00AC6D9C" w:rsidRDefault="00AC6D9C" w:rsidP="00AC6D9C">
      <w:pPr>
        <w:pStyle w:val="Default"/>
        <w:contextualSpacing/>
        <w:jc w:val="both"/>
      </w:pPr>
    </w:p>
    <w:p w14:paraId="331F6CAB" w14:textId="77777777" w:rsidR="00AC6D9C" w:rsidRPr="009B4E83" w:rsidRDefault="00AC6D9C" w:rsidP="00AC6D9C">
      <w:pPr>
        <w:pStyle w:val="Default"/>
        <w:contextualSpacing/>
        <w:jc w:val="both"/>
        <w:rPr>
          <w:bCs/>
        </w:rPr>
      </w:pPr>
      <w:r w:rsidRPr="009B4E83">
        <w:rPr>
          <w:b/>
          <w:bCs/>
        </w:rPr>
        <w:t>No additional treatment:</w:t>
      </w:r>
      <w:r w:rsidRPr="009B4E83">
        <w:rPr>
          <w:bCs/>
        </w:rPr>
        <w:t xml:space="preserve"> There are currently no approved </w:t>
      </w:r>
      <w:r>
        <w:rPr>
          <w:bCs/>
        </w:rPr>
        <w:t>immunomodulatory</w:t>
      </w:r>
      <w:r w:rsidRPr="009B4E83">
        <w:rPr>
          <w:bCs/>
        </w:rPr>
        <w:t xml:space="preserve"> </w:t>
      </w:r>
      <w:r>
        <w:rPr>
          <w:bCs/>
        </w:rPr>
        <w:t xml:space="preserve">or other host-directed </w:t>
      </w:r>
      <w:r w:rsidRPr="009B4E83">
        <w:rPr>
          <w:bCs/>
        </w:rPr>
        <w:t xml:space="preserve">treatments </w:t>
      </w:r>
      <w:r>
        <w:rPr>
          <w:bCs/>
        </w:rPr>
        <w:t xml:space="preserve">to prevent the progression of </w:t>
      </w:r>
      <w:r w:rsidRPr="009B4E83">
        <w:rPr>
          <w:bCs/>
        </w:rPr>
        <w:t>COVID-19.</w:t>
      </w:r>
    </w:p>
    <w:p w14:paraId="57989C7C" w14:textId="77777777" w:rsidR="00AC6D9C" w:rsidRDefault="00AC6D9C" w:rsidP="00AC6D9C">
      <w:pPr>
        <w:pStyle w:val="Default"/>
        <w:contextualSpacing/>
        <w:jc w:val="both"/>
      </w:pPr>
    </w:p>
    <w:p w14:paraId="14B81C03" w14:textId="2A7CB7FC" w:rsidR="00AC6D9C" w:rsidRPr="00186B1B" w:rsidRDefault="00D20B52" w:rsidP="00AC6D9C">
      <w:pPr>
        <w:pStyle w:val="Default"/>
        <w:contextualSpacing/>
        <w:jc w:val="both"/>
        <w:rPr>
          <w:rFonts w:eastAsia="Times New Roman"/>
        </w:rPr>
      </w:pPr>
      <w:r>
        <w:rPr>
          <w:b/>
          <w:bCs/>
        </w:rPr>
        <w:t>Tocilizumab</w:t>
      </w:r>
      <w:r w:rsidR="00AC6D9C" w:rsidRPr="004832D7">
        <w:rPr>
          <w:b/>
        </w:rPr>
        <w:t>:</w:t>
      </w:r>
      <w:r w:rsidR="00AC6D9C">
        <w:t xml:space="preserve"> </w:t>
      </w:r>
      <w:r>
        <w:t>Tocilizumab is an i</w:t>
      </w:r>
      <w:r w:rsidR="00AC6D9C" w:rsidRPr="004832D7">
        <w:t>nterleukin</w:t>
      </w:r>
      <w:r w:rsidR="00AC6D9C">
        <w:t>-</w:t>
      </w:r>
      <w:r w:rsidR="00AC6D9C" w:rsidRPr="004832D7">
        <w:t xml:space="preserve">6 </w:t>
      </w:r>
      <w:r w:rsidR="00AC6D9C">
        <w:t xml:space="preserve">(IL-6) receptor </w:t>
      </w:r>
      <w:r w:rsidR="00AC6D9C" w:rsidRPr="004832D7">
        <w:t>antibod</w:t>
      </w:r>
      <w:r>
        <w:t xml:space="preserve">y which </w:t>
      </w:r>
      <w:r w:rsidR="00AC6D9C" w:rsidRPr="004832D7">
        <w:t>block</w:t>
      </w:r>
      <w:r>
        <w:t>s</w:t>
      </w:r>
      <w:r w:rsidR="00AC6D9C" w:rsidRPr="004832D7">
        <w:t xml:space="preserve"> a component of the immune</w:t>
      </w:r>
      <w:r w:rsidR="00AC6D9C">
        <w:t xml:space="preserve"> response that may drive progression to ARDS</w:t>
      </w:r>
      <w:r w:rsidR="00AC6D9C" w:rsidRPr="007021D4">
        <w:t>.</w:t>
      </w:r>
    </w:p>
    <w:p w14:paraId="6010AEE8" w14:textId="77777777" w:rsidR="00AC6D9C" w:rsidRDefault="00AC6D9C" w:rsidP="00F123A0"/>
    <w:p w14:paraId="273151D8" w14:textId="470BDEE8" w:rsidR="00C66575" w:rsidRDefault="00F33645" w:rsidP="00F33645">
      <w:pPr>
        <w:pStyle w:val="Default"/>
        <w:contextualSpacing/>
        <w:jc w:val="both"/>
      </w:pPr>
      <w:r>
        <w:rPr>
          <w:b/>
        </w:rPr>
        <w:t>Modifications to the number of treatment arms:</w:t>
      </w:r>
      <w:r>
        <w:t xml:space="preserve"> 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 not all treatment arms will be available (e.g. due to manufacturing and supply shortages)</w:t>
      </w:r>
      <w:r w:rsidR="00AD611C">
        <w:t>; and at some times, not all treatment arms will be active (e.g. due to lack of relevant approvals and contractual agreements)</w:t>
      </w:r>
      <w:r>
        <w:t xml:space="preserve">. In </w:t>
      </w:r>
      <w:r w:rsidR="00AD611C">
        <w:t xml:space="preserve">any </w:t>
      </w:r>
      <w:r>
        <w:t xml:space="preserve">of these situations, </w:t>
      </w:r>
      <w:r w:rsidR="00D91816">
        <w:t xml:space="preserve">randomisation </w:t>
      </w:r>
      <w:r>
        <w:t xml:space="preserve">will be between fewer arms. </w:t>
      </w:r>
    </w:p>
    <w:p w14:paraId="3E2B672E" w14:textId="77777777" w:rsidR="00F33645" w:rsidRDefault="00F33645" w:rsidP="00F33645">
      <w:pPr>
        <w:pStyle w:val="Default"/>
        <w:contextualSpacing/>
        <w:jc w:val="both"/>
      </w:pPr>
    </w:p>
    <w:p w14:paraId="2B69BD36" w14:textId="36CB3A6A" w:rsidR="00295817" w:rsidRPr="00734153" w:rsidRDefault="00295817" w:rsidP="00E0475A">
      <w:pPr>
        <w:pStyle w:val="Heading2"/>
      </w:pPr>
      <w:bookmarkStart w:id="128" w:name="_Toc37107286"/>
      <w:bookmarkStart w:id="129" w:name="_Toc38099241"/>
      <w:r>
        <w:t>Design Considerations</w:t>
      </w:r>
      <w:bookmarkEnd w:id="128"/>
      <w:bookmarkEnd w:id="129"/>
    </w:p>
    <w:p w14:paraId="682AC3A3" w14:textId="40D4FED1" w:rsidR="00EE71E4" w:rsidRDefault="0093287A" w:rsidP="00F123A0">
      <w:bookmarkStart w:id="130" w:name="_Toc34778065"/>
      <w:bookmarkStart w:id="131" w:name="_Toc34778120"/>
      <w:bookmarkStart w:id="132" w:name="_Toc34778269"/>
      <w:bookmarkEnd w:id="130"/>
      <w:bookmarkEnd w:id="131"/>
      <w:bookmarkEnd w:id="132"/>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w:t>
      </w:r>
      <w:del w:id="133" w:author="Richard Haynes" w:date="2020-04-18T10:24:00Z">
        <w:r w:rsidR="00E225A5" w:rsidDel="001C58E5">
          <w:delText xml:space="preserve">adult </w:delText>
        </w:r>
      </w:del>
      <w:r w:rsidR="0099498B">
        <w:t xml:space="preserve">patients receiving </w:t>
      </w:r>
      <w:r w:rsidR="00E225A5">
        <w:t>usual standard of care</w:t>
      </w:r>
      <w:r w:rsidR="0099498B">
        <w:t xml:space="preserve">. </w:t>
      </w:r>
    </w:p>
    <w:p w14:paraId="0318A5B1" w14:textId="77777777" w:rsidR="00EE71E4" w:rsidRDefault="00EE71E4" w:rsidP="00F123A0"/>
    <w:p w14:paraId="77CE4D2B" w14:textId="5E82D8F2" w:rsidR="00DB5F0B" w:rsidRDefault="00DB5F0B" w:rsidP="00F123A0">
      <w:r>
        <w:t>There are no known treatments for COVID-19. The anticipated scale of the epidemic is such that hospitals, and particularly intensive care facilities, may be massively overstretched. Under some models of pandemic spread, up to 50% of the adult population may fall sick</w:t>
      </w:r>
      <w:r w:rsidRPr="0064672F">
        <w:t xml:space="preserve"> </w:t>
      </w:r>
      <w:r>
        <w:t xml:space="preserve">over a period of 8-12 weeks, of whom around 10% may require hospitalisation. This would involve about 2 million hospital admissions. In this situation, even treatments with only a moderate impact on survival or on hospital resources could be worthwhile. Therefore, the focus of </w:t>
      </w:r>
      <w:r w:rsidR="00BC211B">
        <w:t xml:space="preserve">RECOVERY </w:t>
      </w:r>
      <w:r>
        <w:t xml:space="preserve">is the impact of candidate treatments on mortality and </w:t>
      </w:r>
      <w:r>
        <w:rPr>
          <w:szCs w:val="28"/>
        </w:rPr>
        <w:t>on the need for hospitalisation or ventilation</w:t>
      </w:r>
      <w:r>
        <w:t>.</w:t>
      </w:r>
      <w:r w:rsidRPr="00347F62">
        <w:t xml:space="preserve"> </w:t>
      </w:r>
    </w:p>
    <w:p w14:paraId="40735BFD" w14:textId="77777777" w:rsidR="00DB5F0B" w:rsidRDefault="00DB5F0B" w:rsidP="00F123A0"/>
    <w:p w14:paraId="249CCC02"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21F8FA8B" w14:textId="77777777" w:rsidR="00EE71E4" w:rsidRDefault="00EE71E4" w:rsidP="00F123A0"/>
    <w:p w14:paraId="67B061C3" w14:textId="4E49D7DF" w:rsidR="00166D39" w:rsidRDefault="00E225A5" w:rsidP="00F123A0">
      <w:r>
        <w:lastRenderedPageBreak/>
        <w:t>The protocol is deliberately flexible</w:t>
      </w:r>
      <w:r w:rsidR="00166D39">
        <w:t xml:space="preserve"> </w:t>
      </w:r>
      <w:r w:rsidR="00DB5F0B">
        <w:t xml:space="preserve">so that it is </w:t>
      </w:r>
      <w:r w:rsidR="00166D39">
        <w:t>suitable for a wide range of settings, allowing</w:t>
      </w:r>
      <w:r>
        <w:t xml:space="preserve">: </w:t>
      </w:r>
    </w:p>
    <w:p w14:paraId="74A3752D" w14:textId="77777777" w:rsidR="00166D39" w:rsidRDefault="00E225A5" w:rsidP="00F123A0">
      <w:pPr>
        <w:pStyle w:val="ListParagraph"/>
        <w:numPr>
          <w:ilvl w:val="0"/>
          <w:numId w:val="14"/>
        </w:numPr>
      </w:pPr>
      <w:r>
        <w:t>a broad range of patients to be enrolled in large numbers</w:t>
      </w:r>
      <w:r w:rsidR="00166D39">
        <w:t>;</w:t>
      </w:r>
    </w:p>
    <w:p w14:paraId="3DD3471E" w14:textId="7FCDC4C5"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6D5C28D5" w14:textId="04286077" w:rsidR="00347F62" w:rsidRDefault="00166D39" w:rsidP="00F123A0">
      <w:pPr>
        <w:pStyle w:val="ListParagraph"/>
        <w:numPr>
          <w:ilvl w:val="0"/>
          <w:numId w:val="14"/>
        </w:numPr>
      </w:pPr>
      <w:r>
        <w:t xml:space="preserve">treatment arms </w:t>
      </w:r>
      <w:r w:rsidR="00171E92">
        <w:t xml:space="preserve">to </w:t>
      </w:r>
      <w:r>
        <w:t xml:space="preserve">be added or removed according to the emerging evidence; </w:t>
      </w:r>
      <w:r w:rsidR="00347F62">
        <w:t>and</w:t>
      </w:r>
    </w:p>
    <w:p w14:paraId="0397528B" w14:textId="00D760C4" w:rsidR="00EE71E4" w:rsidRDefault="00166D39" w:rsidP="00F123A0">
      <w:pPr>
        <w:pStyle w:val="ListParagraph"/>
        <w:numPr>
          <w:ilvl w:val="0"/>
          <w:numId w:val="14"/>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59925484" w14:textId="34D9FC7A" w:rsidR="00B1131C" w:rsidRDefault="00B1131C" w:rsidP="00F123A0"/>
    <w:p w14:paraId="29B79895" w14:textId="6AD0FEBB"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20B52">
        <w:t xml:space="preserve">the main </w:t>
      </w:r>
      <w:r w:rsidR="00D43A6B">
        <w:t>randomisation</w:t>
      </w:r>
      <w:r>
        <w:t>, is likely to provide largely complete outcome data and will permit early assessment of treatment efficacy and safety.</w:t>
      </w:r>
      <w:hyperlink w:anchor="_ENREF_2_7" w:tooltip="Fei, 2020 #60" w:history="1">
        <w:r w:rsidR="00275491">
          <w:fldChar w:fldCharType="begin"/>
        </w:r>
        <w:r w:rsidR="00275491">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275491">
          <w:fldChar w:fldCharType="separate"/>
        </w:r>
        <w:r w:rsidR="00275491" w:rsidRPr="007F3FD0">
          <w:rPr>
            <w:noProof/>
            <w:vertAlign w:val="superscript"/>
          </w:rPr>
          <w:t>7</w:t>
        </w:r>
        <w:r w:rsidR="00275491">
          <w:fldChar w:fldCharType="end"/>
        </w:r>
      </w:hyperlink>
    </w:p>
    <w:p w14:paraId="25F7A3D3" w14:textId="3D4655FE" w:rsidR="00171E92" w:rsidRDefault="00171E92" w:rsidP="00F123A0"/>
    <w:p w14:paraId="28548FE0" w14:textId="381E6555" w:rsidR="004B65DD" w:rsidRPr="00734153" w:rsidRDefault="00347F62" w:rsidP="00F123A0">
      <w:pPr>
        <w:pStyle w:val="StyleHeading1Linespacingsingle"/>
        <w:numPr>
          <w:ilvl w:val="0"/>
          <w:numId w:val="2"/>
        </w:numPr>
      </w:pPr>
      <w:bookmarkStart w:id="134" w:name="_Toc34778068"/>
      <w:bookmarkStart w:id="135" w:name="_Toc34778123"/>
      <w:bookmarkStart w:id="136" w:name="_Toc34778272"/>
      <w:bookmarkStart w:id="137" w:name="_Toc34778326"/>
      <w:bookmarkStart w:id="138" w:name="_Toc34778379"/>
      <w:bookmarkStart w:id="139" w:name="_Toc34778459"/>
      <w:bookmarkStart w:id="140" w:name="_Toc34778514"/>
      <w:bookmarkStart w:id="141" w:name="_Toc34778570"/>
      <w:bookmarkStart w:id="142" w:name="_Toc34780048"/>
      <w:bookmarkStart w:id="143" w:name="_Toc34780312"/>
      <w:bookmarkStart w:id="144" w:name="_Toc34780442"/>
      <w:bookmarkStart w:id="145" w:name="_Toc244547132"/>
      <w:bookmarkStart w:id="146" w:name="_Toc38099242"/>
      <w:bookmarkEnd w:id="134"/>
      <w:bookmarkEnd w:id="135"/>
      <w:bookmarkEnd w:id="136"/>
      <w:bookmarkEnd w:id="137"/>
      <w:bookmarkEnd w:id="138"/>
      <w:bookmarkEnd w:id="139"/>
      <w:bookmarkEnd w:id="140"/>
      <w:bookmarkEnd w:id="141"/>
      <w:bookmarkEnd w:id="142"/>
      <w:bookmarkEnd w:id="143"/>
      <w:bookmarkEnd w:id="144"/>
      <w:bookmarkEnd w:id="145"/>
      <w:r>
        <w:t>Design</w:t>
      </w:r>
      <w:r w:rsidR="000F5D4C">
        <w:t xml:space="preserve"> and Procedures</w:t>
      </w:r>
      <w:bookmarkEnd w:id="146"/>
    </w:p>
    <w:p w14:paraId="4F203D05" w14:textId="77777777" w:rsidR="00392BCB" w:rsidRPr="00734153" w:rsidRDefault="00392BCB" w:rsidP="00F123A0"/>
    <w:p w14:paraId="22D1CEF2" w14:textId="77777777" w:rsidR="00610FE8" w:rsidRPr="00347F62" w:rsidRDefault="00347F62" w:rsidP="00E0475A">
      <w:pPr>
        <w:pStyle w:val="Heading2"/>
      </w:pPr>
      <w:bookmarkStart w:id="147" w:name="_Toc514947203"/>
      <w:bookmarkStart w:id="148" w:name="_Toc515001175"/>
      <w:bookmarkStart w:id="149" w:name="_Toc34303382"/>
      <w:bookmarkStart w:id="150" w:name="_Toc38099243"/>
      <w:bookmarkEnd w:id="147"/>
      <w:bookmarkEnd w:id="148"/>
      <w:bookmarkEnd w:id="149"/>
      <w:r w:rsidRPr="00347F62">
        <w:t>Eligibility</w:t>
      </w:r>
      <w:bookmarkEnd w:id="150"/>
    </w:p>
    <w:p w14:paraId="65FCE37E" w14:textId="77777777" w:rsidR="007D0C06" w:rsidRDefault="007D0C06" w:rsidP="00F123A0">
      <w:r w:rsidRPr="00734153">
        <w:t>Patients are eligible for the study</w:t>
      </w:r>
      <w:r>
        <w:t xml:space="preserve"> if all of the following are true:</w:t>
      </w:r>
      <w:r w:rsidRPr="00734153">
        <w:t xml:space="preserve"> </w:t>
      </w:r>
    </w:p>
    <w:p w14:paraId="31B040DA" w14:textId="77777777" w:rsidR="007D0C06" w:rsidRPr="00734153" w:rsidRDefault="007D0C06" w:rsidP="00F123A0"/>
    <w:p w14:paraId="51B4AA22" w14:textId="6CAC61BE" w:rsidR="007D0C06" w:rsidRPr="00734153" w:rsidDel="001C58E5" w:rsidRDefault="007D0C06" w:rsidP="00F123A0">
      <w:pPr>
        <w:pStyle w:val="ListParagraph"/>
        <w:numPr>
          <w:ilvl w:val="0"/>
          <w:numId w:val="4"/>
        </w:numPr>
        <w:rPr>
          <w:del w:id="151" w:author="Richard Haynes" w:date="2020-04-18T10:24:00Z"/>
        </w:rPr>
      </w:pPr>
      <w:del w:id="152" w:author="Richard Haynes" w:date="2020-04-18T10:24:00Z">
        <w:r w:rsidDel="001C58E5">
          <w:delText>Aged at least 18 years</w:delText>
        </w:r>
      </w:del>
    </w:p>
    <w:p w14:paraId="1AEFCA5F" w14:textId="77777777" w:rsidR="007D0C06" w:rsidRPr="00734153" w:rsidRDefault="007D0C06" w:rsidP="00F123A0">
      <w:pPr>
        <w:pStyle w:val="ListParagraph"/>
        <w:numPr>
          <w:ilvl w:val="0"/>
          <w:numId w:val="4"/>
        </w:numPr>
      </w:pPr>
      <w:r>
        <w:t>Hospitalised</w:t>
      </w:r>
    </w:p>
    <w:p w14:paraId="7C336730" w14:textId="23A5D4BC" w:rsidR="007D0C06" w:rsidRPr="00734153" w:rsidRDefault="000F5D4C" w:rsidP="00F123A0">
      <w:pPr>
        <w:pStyle w:val="ListParagraph"/>
        <w:numPr>
          <w:ilvl w:val="0"/>
          <w:numId w:val="4"/>
        </w:numPr>
      </w:pPr>
      <w:r>
        <w:t>SARS-CoV-2</w:t>
      </w:r>
      <w:r w:rsidR="007D0C06">
        <w:t xml:space="preserve"> infection</w:t>
      </w:r>
      <w:r w:rsidR="00D43A6B">
        <w:t xml:space="preserve"> </w:t>
      </w:r>
      <w:r w:rsidR="0076144A">
        <w:t>(clinically suspected</w:t>
      </w:r>
      <w:r w:rsidR="004C270C">
        <w:rPr>
          <w:rStyle w:val="FootnoteReference"/>
        </w:rPr>
        <w:footnoteReference w:id="2"/>
      </w:r>
      <w:r w:rsidR="0076144A">
        <w:t xml:space="preserve"> or laboratory confirmed)</w:t>
      </w:r>
    </w:p>
    <w:p w14:paraId="5B0AA3FB" w14:textId="77777777" w:rsidR="007D0C06" w:rsidRDefault="007D0C06" w:rsidP="00F123A0">
      <w:pPr>
        <w:pStyle w:val="ListParagraph"/>
        <w:numPr>
          <w:ilvl w:val="0"/>
          <w:numId w:val="4"/>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the </w:t>
      </w:r>
      <w:r>
        <w:t>trial</w:t>
      </w:r>
    </w:p>
    <w:p w14:paraId="6D9EA7A0" w14:textId="77777777" w:rsidR="002A490E" w:rsidRDefault="002A490E" w:rsidP="00F123A0"/>
    <w:p w14:paraId="646B8890" w14:textId="3C6A4369"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74F0D">
        <w:t>9.2</w:t>
      </w:r>
      <w:r w:rsidR="00674F0D">
        <w:fldChar w:fldCharType="end"/>
      </w:r>
      <w:ins w:id="153" w:author="Richard Haynes" w:date="2020-04-23T15:35:00Z">
        <w:r w:rsidR="00CB2B60">
          <w:t xml:space="preserve"> and Appendix 3; section 9.3 for children</w:t>
        </w:r>
      </w:ins>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4A78BCE7" w14:textId="77777777" w:rsidR="00347F62" w:rsidRDefault="00347F62" w:rsidP="00F123A0">
      <w:pPr>
        <w:rPr>
          <w:lang w:val="en-US"/>
        </w:rPr>
      </w:pPr>
    </w:p>
    <w:p w14:paraId="43A30614" w14:textId="4A8AB3DD" w:rsidR="00FF2DE0" w:rsidRPr="00734153" w:rsidRDefault="00FF2DE0" w:rsidP="00E0475A">
      <w:pPr>
        <w:pStyle w:val="Heading2"/>
      </w:pPr>
      <w:bookmarkStart w:id="154" w:name="_Toc37107289"/>
      <w:bookmarkStart w:id="155" w:name="_Toc38099244"/>
      <w:r>
        <w:lastRenderedPageBreak/>
        <w:t>Consent</w:t>
      </w:r>
      <w:bookmarkEnd w:id="154"/>
      <w:bookmarkEnd w:id="155"/>
    </w:p>
    <w:p w14:paraId="04A590BE" w14:textId="2F564654" w:rsidR="00C752CE" w:rsidRDefault="000543BB" w:rsidP="00F123A0">
      <w:r>
        <w:t xml:space="preserve">Informed consent should be obtained from each patient </w:t>
      </w:r>
      <w:ins w:id="156" w:author="Faust S.N." w:date="2020-04-22T19:18:00Z">
        <w:r w:rsidR="00B3259C">
          <w:t xml:space="preserve">16 years and over </w:t>
        </w:r>
      </w:ins>
      <w:r>
        <w:t>before enrolment into the study. 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independent doctor</w:t>
      </w:r>
      <w:r>
        <w:t>. Further consent will then be sought with the patient if they recover sufficiently.</w:t>
      </w:r>
      <w:ins w:id="157" w:author="Richard Haynes" w:date="2020-04-18T10:25:00Z">
        <w:r w:rsidR="001C58E5">
          <w:t xml:space="preserve"> </w:t>
        </w:r>
      </w:ins>
      <w:ins w:id="158" w:author="Richard Haynes" w:date="2020-04-18T10:26:00Z">
        <w:r w:rsidR="001C58E5">
          <w:t xml:space="preserve">For children aged &lt;16 years old consent will be sought from their parents or legal guardian. </w:t>
        </w:r>
      </w:ins>
      <w:ins w:id="159" w:author="Richard Haynes" w:date="2020-04-20T13:49:00Z">
        <w:r w:rsidR="003B0C3D">
          <w:t>Where possible, c</w:t>
        </w:r>
      </w:ins>
      <w:ins w:id="160" w:author="Richard Haynes" w:date="2020-04-18T10:26:00Z">
        <w:r w:rsidR="001C58E5">
          <w:t xml:space="preserve">hildren aged between </w:t>
        </w:r>
      </w:ins>
      <w:ins w:id="161" w:author="Richard Haynes" w:date="2020-04-18T10:27:00Z">
        <w:r w:rsidR="001C58E5">
          <w:t>10-15 years old will also be asked for assent</w:t>
        </w:r>
      </w:ins>
      <w:ins w:id="162" w:author="Richard Haynes" w:date="2020-04-18T10:28:00Z">
        <w:r w:rsidR="001C58E5">
          <w:t>. Children aged ≥16 years old will asked for consent as for adults.</w:t>
        </w:r>
      </w:ins>
      <w:ins w:id="163" w:author="Faust S.N." w:date="2020-04-22T19:18:00Z">
        <w:r w:rsidR="00B3259C">
          <w:t xml:space="preserve"> Witnessed consent </w:t>
        </w:r>
        <w:r w:rsidR="00455D3F">
          <w:t>may be obtained over the telephone</w:t>
        </w:r>
      </w:ins>
      <w:ins w:id="164" w:author="Faust S.N." w:date="2020-04-22T19:19:00Z">
        <w:r w:rsidR="00655627">
          <w:t xml:space="preserve"> or web video link</w:t>
        </w:r>
      </w:ins>
      <w:ins w:id="165" w:author="Faust S.N." w:date="2020-04-22T19:18:00Z">
        <w:r w:rsidR="00455D3F">
          <w:t xml:space="preserve"> if </w:t>
        </w:r>
      </w:ins>
      <w:ins w:id="166" w:author="Faust S.N." w:date="2020-04-22T19:19:00Z">
        <w:r w:rsidR="00655627">
          <w:t xml:space="preserve">hospital </w:t>
        </w:r>
      </w:ins>
      <w:ins w:id="167" w:author="Faust S.N." w:date="2020-04-22T19:18:00Z">
        <w:r w:rsidR="00455D3F">
          <w:t>visi</w:t>
        </w:r>
      </w:ins>
      <w:ins w:id="168" w:author="Faust S.N." w:date="2020-04-22T19:19:00Z">
        <w:r w:rsidR="00455D3F">
          <w:t xml:space="preserve">ting rules </w:t>
        </w:r>
        <w:r w:rsidR="00655627">
          <w:t>or pare</w:t>
        </w:r>
      </w:ins>
      <w:ins w:id="169" w:author="Faust S.N." w:date="2020-04-22T19:20:00Z">
        <w:r w:rsidR="00655627">
          <w:t xml:space="preserve">ntal infection </w:t>
        </w:r>
      </w:ins>
      <w:ins w:id="170" w:author="Faust S.N." w:date="2020-04-22T19:19:00Z">
        <w:r w:rsidR="00455D3F">
          <w:t>mean a parent/guardian cannot be physically present</w:t>
        </w:r>
        <w:r w:rsidR="00655627">
          <w:t>.</w:t>
        </w:r>
      </w:ins>
    </w:p>
    <w:p w14:paraId="1CA22F8A" w14:textId="77777777" w:rsidR="000543BB" w:rsidRDefault="000543BB" w:rsidP="00F123A0"/>
    <w:p w14:paraId="150679A2" w14:textId="4E71C6E5" w:rsidR="000543BB" w:rsidRDefault="000543BB" w:rsidP="00F123A0">
      <w:r>
        <w:t>Due to the poor outcomes in COVID-19 patients who require ventilation (&gt;90% mortality in one cohort</w:t>
      </w:r>
      <w:hyperlink w:anchor="_ENREF_2_7" w:tooltip="Fei, 2020 #60" w:history="1">
        <w:r w:rsidR="00275491">
          <w:fldChar w:fldCharType="begin"/>
        </w:r>
        <w:r w:rsidR="00275491">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275491">
          <w:fldChar w:fldCharType="separate"/>
        </w:r>
        <w:r w:rsidR="00275491" w:rsidRPr="007F3FD0">
          <w:rPr>
            <w:noProof/>
            <w:vertAlign w:val="superscript"/>
          </w:rPr>
          <w:t>7</w:t>
        </w:r>
        <w:r w:rsidR="00275491">
          <w:fldChar w:fldCharType="end"/>
        </w:r>
      </w:hyperlink>
      <w:r>
        <w:t xml:space="preserve">), patients who lack capacity to consent due to severe disease (e.g. needs ventilation), and for whom a relative to act as the legally designated representative is not immediately available, </w:t>
      </w:r>
      <w:r w:rsidR="00B92F95">
        <w:t xml:space="preserve">randomisation </w:t>
      </w:r>
      <w:r>
        <w:t>and consequent treatment will proceed with consent provided by a treating clinician (independent of the clinician seeking to enrol the patient) who will act as the legally designated representative. Consent will then be obtained from the patient’s personal legally designated representative (or directly from the patient if they recover promptly) at the earliest opportunity.</w:t>
      </w:r>
    </w:p>
    <w:p w14:paraId="4E589909" w14:textId="77777777" w:rsidR="004F244C" w:rsidRDefault="004F244C" w:rsidP="00F123A0"/>
    <w:p w14:paraId="5673AFFC" w14:textId="0A7F1231" w:rsidR="000F5D4C" w:rsidRPr="00734153" w:rsidRDefault="00F75723" w:rsidP="00E0475A">
      <w:pPr>
        <w:pStyle w:val="Heading2"/>
      </w:pPr>
      <w:bookmarkStart w:id="171" w:name="_Toc34778072"/>
      <w:bookmarkStart w:id="172" w:name="_Toc34778127"/>
      <w:bookmarkStart w:id="173" w:name="_Toc34778276"/>
      <w:bookmarkStart w:id="174" w:name="_Toc34778330"/>
      <w:bookmarkStart w:id="175" w:name="_Toc34778383"/>
      <w:bookmarkStart w:id="176" w:name="_Toc34778463"/>
      <w:bookmarkStart w:id="177" w:name="_Toc34778518"/>
      <w:bookmarkStart w:id="178" w:name="_Toc34778574"/>
      <w:bookmarkStart w:id="179" w:name="_Toc34780052"/>
      <w:bookmarkStart w:id="180" w:name="_Toc34780316"/>
      <w:bookmarkStart w:id="181" w:name="_Toc34780446"/>
      <w:bookmarkStart w:id="182" w:name="_Toc37107290"/>
      <w:bookmarkStart w:id="183" w:name="_Toc38099245"/>
      <w:bookmarkEnd w:id="171"/>
      <w:bookmarkEnd w:id="172"/>
      <w:bookmarkEnd w:id="173"/>
      <w:bookmarkEnd w:id="174"/>
      <w:bookmarkEnd w:id="175"/>
      <w:bookmarkEnd w:id="176"/>
      <w:bookmarkEnd w:id="177"/>
      <w:bookmarkEnd w:id="178"/>
      <w:bookmarkEnd w:id="179"/>
      <w:bookmarkEnd w:id="180"/>
      <w:bookmarkEnd w:id="181"/>
      <w:r>
        <w:t>B</w:t>
      </w:r>
      <w:r w:rsidR="00EB3117">
        <w:t>aseline information</w:t>
      </w:r>
      <w:bookmarkEnd w:id="182"/>
      <w:bookmarkEnd w:id="183"/>
    </w:p>
    <w:p w14:paraId="070928DA" w14:textId="2E716EEA"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52AA3F84" w14:textId="77777777" w:rsidR="00655943" w:rsidRDefault="00655943" w:rsidP="00F123A0"/>
    <w:p w14:paraId="3DB5C7F5" w14:textId="3168A620" w:rsidR="00EB3117" w:rsidRPr="001B0EEE" w:rsidRDefault="00EB3117" w:rsidP="00F123A0">
      <w:pPr>
        <w:pStyle w:val="ListParagraph"/>
        <w:numPr>
          <w:ilvl w:val="0"/>
          <w:numId w:val="16"/>
        </w:numPr>
      </w:pPr>
      <w:r>
        <w:t xml:space="preserve">Patient </w:t>
      </w:r>
      <w:r w:rsidRPr="001B0EEE">
        <w:t>details (e.g. name, NHS number, date of birth, sex)</w:t>
      </w:r>
    </w:p>
    <w:p w14:paraId="32F0E22D" w14:textId="5BE7E0EC" w:rsidR="00EB3117" w:rsidRPr="001B0EEE" w:rsidRDefault="00EB3117" w:rsidP="00F123A0">
      <w:pPr>
        <w:pStyle w:val="ListParagraph"/>
        <w:numPr>
          <w:ilvl w:val="0"/>
          <w:numId w:val="16"/>
        </w:numPr>
      </w:pPr>
      <w:r w:rsidRPr="001B0EEE">
        <w:t>Clinician details (e.g. name)</w:t>
      </w:r>
    </w:p>
    <w:p w14:paraId="6DE86403" w14:textId="02C4D6A2" w:rsidR="003A76BF" w:rsidRPr="001B0EEE" w:rsidRDefault="003A76BF" w:rsidP="00F123A0">
      <w:pPr>
        <w:pStyle w:val="ListParagraph"/>
        <w:numPr>
          <w:ilvl w:val="0"/>
          <w:numId w:val="19"/>
        </w:numPr>
      </w:pPr>
      <w:r w:rsidRPr="001B0EEE">
        <w:t>COVID-19 symptom onset date</w:t>
      </w:r>
    </w:p>
    <w:p w14:paraId="181526DD" w14:textId="071BC097" w:rsidR="00EB3117" w:rsidRPr="00B21C29" w:rsidRDefault="00EB3117" w:rsidP="00F123A0">
      <w:pPr>
        <w:pStyle w:val="ListParagraph"/>
        <w:numPr>
          <w:ilvl w:val="0"/>
          <w:numId w:val="19"/>
        </w:numPr>
      </w:pPr>
      <w:r w:rsidRPr="001B0EEE">
        <w:t xml:space="preserve">COVID-19 severity </w:t>
      </w:r>
      <w:r w:rsidR="009B2D72" w:rsidRPr="001B0EEE">
        <w:t>as assessed by need for supplemental oxygen or</w:t>
      </w:r>
      <w:r w:rsidR="001B0EEE" w:rsidRPr="001B0EEE">
        <w:t xml:space="preserve">  ventilation</w:t>
      </w:r>
      <w:r w:rsidR="00070D84">
        <w:t>/extracorporeal membrane oxygenation</w:t>
      </w:r>
    </w:p>
    <w:p w14:paraId="1ACFFADE" w14:textId="67E8D372" w:rsidR="00B21C29" w:rsidRPr="001B0EEE" w:rsidRDefault="00B21C29" w:rsidP="00F123A0">
      <w:pPr>
        <w:pStyle w:val="ListParagraph"/>
        <w:numPr>
          <w:ilvl w:val="0"/>
          <w:numId w:val="19"/>
        </w:numPr>
      </w:pPr>
      <w:r>
        <w:t>Major comorbidity (e.g. heart disease, diabetes, chronic lung disease)</w:t>
      </w:r>
      <w:r w:rsidR="003B3DC3">
        <w:t xml:space="preserve"> and pregnancy</w:t>
      </w:r>
    </w:p>
    <w:p w14:paraId="754C007E" w14:textId="4F61BB72" w:rsidR="00EB3117" w:rsidRPr="003A76BF" w:rsidRDefault="00EB3117" w:rsidP="00F123A0">
      <w:pPr>
        <w:pStyle w:val="ListParagraph"/>
        <w:numPr>
          <w:ilvl w:val="0"/>
          <w:numId w:val="16"/>
        </w:numPr>
      </w:pPr>
      <w:r w:rsidRPr="001B0EEE">
        <w:t>Date of hospitalisation</w:t>
      </w:r>
    </w:p>
    <w:p w14:paraId="6DF9819E" w14:textId="77777777" w:rsidR="003803A9" w:rsidRPr="003A76BF" w:rsidRDefault="00EB3117" w:rsidP="00F123A0">
      <w:pPr>
        <w:pStyle w:val="ListParagraph"/>
        <w:numPr>
          <w:ilvl w:val="0"/>
          <w:numId w:val="16"/>
        </w:numPr>
      </w:pPr>
      <w:r w:rsidRPr="003A76BF">
        <w:t>Contraindication to the study drug regimens (in the opinion of the attending clinician)</w:t>
      </w:r>
    </w:p>
    <w:p w14:paraId="4F770A5E" w14:textId="4EB81AC6" w:rsidR="003803A9" w:rsidRDefault="00EB3117" w:rsidP="00F123A0">
      <w:pPr>
        <w:pStyle w:val="ListParagraph"/>
        <w:numPr>
          <w:ilvl w:val="0"/>
          <w:numId w:val="16"/>
        </w:numPr>
      </w:pPr>
      <w:r w:rsidRPr="003A76BF">
        <w:t>Name of person completing the form</w:t>
      </w:r>
    </w:p>
    <w:p w14:paraId="33B84145" w14:textId="77777777" w:rsidR="003803A9" w:rsidRDefault="003803A9" w:rsidP="00F123A0"/>
    <w:p w14:paraId="74A9E521" w14:textId="5BF374F9"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37F3BA3F" w14:textId="77777777" w:rsidR="004F244C" w:rsidRDefault="004F244C" w:rsidP="00F123A0"/>
    <w:p w14:paraId="14F3D033" w14:textId="07066B0A" w:rsidR="007341EA" w:rsidRDefault="00D20B52" w:rsidP="00E0475A">
      <w:pPr>
        <w:pStyle w:val="Heading2"/>
      </w:pPr>
      <w:bookmarkStart w:id="184" w:name="_Toc34778074"/>
      <w:bookmarkStart w:id="185" w:name="_Toc34778129"/>
      <w:bookmarkStart w:id="186" w:name="_Toc34778278"/>
      <w:bookmarkStart w:id="187" w:name="_Toc34778332"/>
      <w:bookmarkStart w:id="188" w:name="_Toc34778385"/>
      <w:bookmarkStart w:id="189" w:name="_Toc34778465"/>
      <w:bookmarkStart w:id="190" w:name="_Toc34778520"/>
      <w:bookmarkStart w:id="191" w:name="_Toc34778576"/>
      <w:bookmarkStart w:id="192" w:name="_Toc34780054"/>
      <w:bookmarkStart w:id="193" w:name="_Toc34780318"/>
      <w:bookmarkStart w:id="194" w:name="_Toc34780448"/>
      <w:bookmarkStart w:id="195" w:name="_Toc34778076"/>
      <w:bookmarkStart w:id="196" w:name="_Toc34778131"/>
      <w:bookmarkStart w:id="197" w:name="_Toc34778280"/>
      <w:bookmarkStart w:id="198" w:name="_Toc34778334"/>
      <w:bookmarkStart w:id="199" w:name="_Toc34778387"/>
      <w:bookmarkStart w:id="200" w:name="_Toc34778467"/>
      <w:bookmarkStart w:id="201" w:name="_Toc34778522"/>
      <w:bookmarkStart w:id="202" w:name="_Toc34778578"/>
      <w:bookmarkStart w:id="203" w:name="_Toc34780056"/>
      <w:bookmarkStart w:id="204" w:name="_Toc34780320"/>
      <w:bookmarkStart w:id="205" w:name="_Toc34780450"/>
      <w:bookmarkStart w:id="206" w:name="_Toc37770909"/>
      <w:bookmarkStart w:id="207" w:name="_Toc37771565"/>
      <w:bookmarkStart w:id="208" w:name="_Toc3809924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t>Main r</w:t>
      </w:r>
      <w:r w:rsidR="007341EA">
        <w:t>andomi</w:t>
      </w:r>
      <w:r w:rsidR="00B92F95">
        <w:t>s</w:t>
      </w:r>
      <w:r w:rsidR="007341EA">
        <w:t>ation</w:t>
      </w:r>
      <w:bookmarkEnd w:id="208"/>
    </w:p>
    <w:p w14:paraId="6886E5AE" w14:textId="7FB63AF6" w:rsidR="00DA0B63" w:rsidRPr="00D9799F" w:rsidRDefault="007D0C06" w:rsidP="00F123A0">
      <w:pPr>
        <w:rPr>
          <w:lang w:val="en-US"/>
        </w:rPr>
      </w:pPr>
      <w:r>
        <w:rPr>
          <w:lang w:val="en-US"/>
        </w:rPr>
        <w:t xml:space="preserve">Eligible patients will be </w:t>
      </w:r>
      <w:r w:rsidR="00984697">
        <w:rPr>
          <w:lang w:val="en-US"/>
        </w:rPr>
        <w:t xml:space="preserve">allocated </w:t>
      </w:r>
      <w:r>
        <w:rPr>
          <w:lang w:val="en-US"/>
        </w:rPr>
        <w:t>using a central web-based randomi</w:t>
      </w:r>
      <w:r w:rsidR="00503DC1">
        <w:rPr>
          <w:lang w:val="en-US"/>
        </w:rPr>
        <w:t>s</w:t>
      </w:r>
      <w:r>
        <w:rPr>
          <w:lang w:val="en-US"/>
        </w:rPr>
        <w:t>ation service (without stratification or minimi</w:t>
      </w:r>
      <w:r w:rsidR="00BC211B">
        <w:rPr>
          <w:lang w:val="en-US"/>
        </w:rPr>
        <w:t>s</w:t>
      </w:r>
      <w:r>
        <w:rPr>
          <w:lang w:val="en-US"/>
        </w:rPr>
        <w:t>ation) in to one of the following treatment arms (in addition to usual care</w:t>
      </w:r>
      <w:del w:id="209" w:author="Faust S.N." w:date="2020-04-22T19:22:00Z">
        <w:r w:rsidDel="00D9799F">
          <w:rPr>
            <w:lang w:val="en-US"/>
          </w:rPr>
          <w:delText>)</w:delText>
        </w:r>
      </w:del>
      <w:del w:id="210" w:author="Richard Haynes" w:date="2020-04-22T20:56:00Z">
        <w:r w:rsidDel="000E6C36">
          <w:rPr>
            <w:lang w:val="en-US"/>
          </w:rPr>
          <w:delText>:</w:delText>
        </w:r>
      </w:del>
      <w:ins w:id="211" w:author="Richard Haynes" w:date="2020-04-22T20:56:00Z">
        <w:r w:rsidR="000E6C36">
          <w:rPr>
            <w:lang w:val="en-US"/>
          </w:rPr>
          <w:t>.</w:t>
        </w:r>
      </w:ins>
      <w:ins w:id="212" w:author="Faust S.N." w:date="2020-04-22T19:22:00Z">
        <w:r w:rsidR="00D9799F" w:rsidRPr="00D9799F">
          <w:rPr>
            <w:sz w:val="18"/>
          </w:rPr>
          <w:t xml:space="preserve"> </w:t>
        </w:r>
        <w:r w:rsidR="00D9799F" w:rsidRPr="00D9799F">
          <w:t>The doses in this section are for adults. Please see Appendix 3 for paediatric dosing.</w:t>
        </w:r>
      </w:ins>
    </w:p>
    <w:p w14:paraId="1A26240C" w14:textId="77777777" w:rsidR="007D0C06" w:rsidRDefault="007D0C06" w:rsidP="00F123A0">
      <w:pPr>
        <w:rPr>
          <w:lang w:val="en-US"/>
        </w:rPr>
      </w:pPr>
    </w:p>
    <w:p w14:paraId="4441A00C" w14:textId="4FFA628B" w:rsidR="007D0C06" w:rsidRPr="008A3080" w:rsidRDefault="007D0C06" w:rsidP="00F123A0">
      <w:pPr>
        <w:pStyle w:val="ListParagraph"/>
        <w:numPr>
          <w:ilvl w:val="0"/>
          <w:numId w:val="28"/>
        </w:numPr>
        <w:rPr>
          <w:b/>
          <w:lang w:val="en-US"/>
        </w:rPr>
      </w:pPr>
      <w:r w:rsidRPr="008A3080">
        <w:rPr>
          <w:b/>
          <w:lang w:val="en-US"/>
        </w:rPr>
        <w:t>No additional treatment</w:t>
      </w:r>
    </w:p>
    <w:p w14:paraId="24A5D556" w14:textId="77777777" w:rsidR="007D0C06" w:rsidRPr="003801D9" w:rsidRDefault="007D0C06" w:rsidP="00F123A0">
      <w:pPr>
        <w:rPr>
          <w:lang w:val="en-US"/>
        </w:rPr>
      </w:pPr>
    </w:p>
    <w:p w14:paraId="6A823B8E" w14:textId="5EBAA8B0" w:rsidR="007D0C06" w:rsidRPr="00D43A6B" w:rsidRDefault="007D0C06" w:rsidP="00F123A0">
      <w:pPr>
        <w:pStyle w:val="ListParagraph"/>
        <w:numPr>
          <w:ilvl w:val="0"/>
          <w:numId w:val="28"/>
        </w:numPr>
        <w:rPr>
          <w:color w:val="000000" w:themeColor="text1"/>
          <w:lang w:val="en-US"/>
        </w:rPr>
      </w:pPr>
      <w:r w:rsidRPr="00D43A6B">
        <w:rPr>
          <w:b/>
          <w:color w:val="000000" w:themeColor="text1"/>
        </w:rPr>
        <w:lastRenderedPageBreak/>
        <w:t>Lopinavir</w:t>
      </w:r>
      <w:r w:rsidR="00EC690F" w:rsidRPr="00D43A6B">
        <w:rPr>
          <w:b/>
          <w:color w:val="000000" w:themeColor="text1"/>
        </w:rPr>
        <w:t xml:space="preserve"> 400mg</w:t>
      </w:r>
      <w:r w:rsidRPr="00D43A6B">
        <w:rPr>
          <w:b/>
          <w:color w:val="000000" w:themeColor="text1"/>
        </w:rPr>
        <w:t>-Ritonavir</w:t>
      </w:r>
      <w:r w:rsidR="00EC690F" w:rsidRPr="00D43A6B">
        <w:rPr>
          <w:b/>
          <w:color w:val="000000" w:themeColor="text1"/>
        </w:rPr>
        <w:t xml:space="preserve"> 100mg</w:t>
      </w:r>
      <w:r w:rsidR="004700B2" w:rsidRPr="003A76BF">
        <w:t xml:space="preserve"> </w:t>
      </w:r>
      <w:r w:rsidR="00FF2DE0" w:rsidRPr="003A76BF">
        <w:t xml:space="preserve">by mouth </w:t>
      </w:r>
      <w:r w:rsidR="0066372D">
        <w:t xml:space="preserve">(or nasogastric tube) </w:t>
      </w:r>
      <w:r w:rsidR="004700B2" w:rsidRPr="003A76BF">
        <w:t>every 12 hours for 10 days.</w:t>
      </w:r>
    </w:p>
    <w:p w14:paraId="512FC905" w14:textId="77777777" w:rsidR="00D43A6B" w:rsidRPr="00D43A6B" w:rsidRDefault="00D43A6B" w:rsidP="00F123A0">
      <w:pPr>
        <w:pStyle w:val="ListParagraph"/>
        <w:rPr>
          <w:lang w:val="en-US"/>
        </w:rPr>
      </w:pPr>
    </w:p>
    <w:p w14:paraId="5E76007D" w14:textId="189BDE38" w:rsidR="00C752CE" w:rsidRPr="008A3080" w:rsidRDefault="00FF2DE0" w:rsidP="008A3080">
      <w:pPr>
        <w:pStyle w:val="ListParagraph"/>
        <w:numPr>
          <w:ilvl w:val="0"/>
          <w:numId w:val="28"/>
        </w:numPr>
        <w:rPr>
          <w:color w:val="000000" w:themeColor="text1"/>
        </w:rPr>
      </w:pPr>
      <w:r w:rsidRPr="003A76BF">
        <w:rPr>
          <w:b/>
          <w:color w:val="000000" w:themeColor="text1"/>
        </w:rPr>
        <w:t xml:space="preserve">Corticosteroid </w:t>
      </w:r>
      <w:r w:rsidRPr="008A3080">
        <w:rPr>
          <w:color w:val="000000" w:themeColor="text1"/>
        </w:rPr>
        <w:t xml:space="preserve">in the form of </w:t>
      </w:r>
      <w:r w:rsidR="003A76BF" w:rsidRPr="008A3080">
        <w:rPr>
          <w:color w:val="000000" w:themeColor="text1"/>
        </w:rPr>
        <w:t xml:space="preserve">dexamethasone administered as an oral </w:t>
      </w:r>
      <w:r w:rsidR="00841CF9" w:rsidRPr="008A3080">
        <w:rPr>
          <w:color w:val="000000" w:themeColor="text1"/>
        </w:rPr>
        <w:t>(</w:t>
      </w:r>
      <w:r w:rsidR="003A76BF" w:rsidRPr="008A3080">
        <w:rPr>
          <w:color w:val="000000" w:themeColor="text1"/>
        </w:rPr>
        <w:t xml:space="preserve">liquid </w:t>
      </w:r>
      <w:r w:rsidR="00841CF9" w:rsidRPr="008A3080">
        <w:rPr>
          <w:color w:val="000000" w:themeColor="text1"/>
        </w:rPr>
        <w:t xml:space="preserve">or tablets) </w:t>
      </w:r>
      <w:r w:rsidR="00DA4B74" w:rsidRPr="008A3080">
        <w:rPr>
          <w:color w:val="000000" w:themeColor="text1"/>
        </w:rPr>
        <w:t xml:space="preserve">or intravenous </w:t>
      </w:r>
      <w:r w:rsidR="003A76BF" w:rsidRPr="008A3080">
        <w:rPr>
          <w:color w:val="000000" w:themeColor="text1"/>
        </w:rPr>
        <w:t xml:space="preserve">preparation </w:t>
      </w:r>
      <w:r w:rsidR="002073A3" w:rsidRPr="008A3080">
        <w:rPr>
          <w:color w:val="000000" w:themeColor="text1"/>
        </w:rPr>
        <w:t>6</w:t>
      </w:r>
      <w:r w:rsidR="003A76BF" w:rsidRPr="008A3080">
        <w:rPr>
          <w:color w:val="000000" w:themeColor="text1"/>
        </w:rPr>
        <w:t xml:space="preserve"> mg once daily </w:t>
      </w:r>
      <w:r w:rsidRPr="008A3080">
        <w:rPr>
          <w:color w:val="000000" w:themeColor="text1"/>
        </w:rPr>
        <w:t>for 10 days</w:t>
      </w:r>
      <w:r w:rsidR="00BC211B">
        <w:rPr>
          <w:color w:val="000000" w:themeColor="text1"/>
        </w:rPr>
        <w:t>.</w:t>
      </w:r>
      <w:r w:rsidR="008A3080">
        <w:rPr>
          <w:color w:val="000000" w:themeColor="text1"/>
        </w:rPr>
        <w:t xml:space="preserve"> </w:t>
      </w:r>
      <w:r w:rsidR="00C752CE" w:rsidRPr="008A3080">
        <w:rPr>
          <w:color w:val="000000" w:themeColor="text1"/>
        </w:rPr>
        <w:t>In pregnancy</w:t>
      </w:r>
      <w:r w:rsidR="001D29A6">
        <w:rPr>
          <w:color w:val="000000" w:themeColor="text1"/>
        </w:rPr>
        <w:t xml:space="preserve"> or breastfeeding women</w:t>
      </w:r>
      <w:r w:rsidR="008A3080" w:rsidRPr="008A3080">
        <w:rPr>
          <w:color w:val="000000" w:themeColor="text1"/>
        </w:rPr>
        <w:t>,</w:t>
      </w:r>
      <w:r w:rsidR="00C752CE" w:rsidRPr="008A3080">
        <w:rPr>
          <w:color w:val="000000" w:themeColor="text1"/>
        </w:rPr>
        <w:t xml:space="preserve"> prednisolone 40 mg administered by mouth (or intravenous hydrocortisone 80 mg twice daily) should be</w:t>
      </w:r>
      <w:r w:rsidR="008A3080">
        <w:rPr>
          <w:color w:val="000000" w:themeColor="text1"/>
        </w:rPr>
        <w:t xml:space="preserve"> used instead of dexamethasone. </w:t>
      </w:r>
    </w:p>
    <w:p w14:paraId="00AAD744" w14:textId="6482E5A9" w:rsidR="008A3080" w:rsidRPr="008A3080" w:rsidRDefault="008A3080" w:rsidP="008A3080">
      <w:pPr>
        <w:pStyle w:val="ListParagraph"/>
        <w:ind w:left="360"/>
        <w:rPr>
          <w:color w:val="000000" w:themeColor="text1"/>
        </w:rPr>
      </w:pPr>
      <w:r w:rsidRPr="008A3080">
        <w:rPr>
          <w:color w:val="000000" w:themeColor="text1"/>
        </w:rPr>
        <w:t>(Note: It is permitted to switch between the two routes of administration according to clinical circumstances.</w:t>
      </w:r>
      <w:r>
        <w:rPr>
          <w:color w:val="000000" w:themeColor="text1"/>
        </w:rPr>
        <w:t>)</w:t>
      </w:r>
    </w:p>
    <w:p w14:paraId="313FB1C3" w14:textId="77777777" w:rsidR="00D43A6B" w:rsidRDefault="00D43A6B" w:rsidP="008A3080">
      <w:pPr>
        <w:pStyle w:val="NormalWeb"/>
        <w:spacing w:before="0" w:beforeAutospacing="0"/>
      </w:pPr>
    </w:p>
    <w:p w14:paraId="31F121F4" w14:textId="006740EB" w:rsidR="00AD611C" w:rsidRDefault="00AD611C" w:rsidP="008A3080">
      <w:pPr>
        <w:pStyle w:val="NormalWeb"/>
        <w:numPr>
          <w:ilvl w:val="0"/>
          <w:numId w:val="28"/>
        </w:numPr>
      </w:pPr>
      <w:r w:rsidRPr="00AD611C">
        <w:rPr>
          <w:b/>
        </w:rPr>
        <w:t>Hydroxychloroquine</w:t>
      </w:r>
      <w:r>
        <w:t xml:space="preserve"> by mouth </w:t>
      </w:r>
      <w:r w:rsidR="00984697">
        <w:t xml:space="preserve">for a total of 10 </w:t>
      </w:r>
      <w:r w:rsidR="00984697" w:rsidRPr="00C8161C">
        <w:t>days</w:t>
      </w:r>
      <w:r w:rsidR="00C8161C" w:rsidRPr="00C8161C">
        <w:t xml:space="preserve"> </w:t>
      </w:r>
      <w:r w:rsidR="00984697" w:rsidRPr="00C8161C">
        <w:t>as</w:t>
      </w:r>
      <w:r w:rsidR="00984697">
        <w:t xml:space="preserve"> follows</w:t>
      </w:r>
      <w:r>
        <w:t xml:space="preserve">: </w:t>
      </w:r>
    </w:p>
    <w:p w14:paraId="739363B9" w14:textId="77777777" w:rsidR="00D43A6B" w:rsidRDefault="00D43A6B" w:rsidP="00F123A0">
      <w:pPr>
        <w:pStyle w:val="NormalWeb"/>
      </w:pPr>
    </w:p>
    <w:tbl>
      <w:tblPr>
        <w:tblStyle w:val="TableGrid"/>
        <w:tblW w:w="8930" w:type="dxa"/>
        <w:tblInd w:w="817" w:type="dxa"/>
        <w:tblLook w:val="04A0" w:firstRow="1" w:lastRow="0" w:firstColumn="1" w:lastColumn="0" w:noHBand="0" w:noVBand="1"/>
      </w:tblPr>
      <w:tblGrid>
        <w:gridCol w:w="4961"/>
        <w:gridCol w:w="3969"/>
      </w:tblGrid>
      <w:tr w:rsidR="00896040" w:rsidRPr="00984697" w14:paraId="0E73ECB9" w14:textId="77777777" w:rsidTr="00D43A6B">
        <w:tc>
          <w:tcPr>
            <w:tcW w:w="4961" w:type="dxa"/>
          </w:tcPr>
          <w:p w14:paraId="03E35657" w14:textId="367207C5" w:rsidR="00896040" w:rsidRPr="00984697" w:rsidRDefault="00896040" w:rsidP="00F123A0">
            <w:pPr>
              <w:pStyle w:val="NormalWeb"/>
            </w:pPr>
            <w:r w:rsidRPr="00984697">
              <w:t>Timing</w:t>
            </w:r>
          </w:p>
        </w:tc>
        <w:tc>
          <w:tcPr>
            <w:tcW w:w="3969" w:type="dxa"/>
          </w:tcPr>
          <w:p w14:paraId="4373F769" w14:textId="031BC578" w:rsidR="00896040" w:rsidRPr="00984697" w:rsidRDefault="00896040" w:rsidP="00E07E81">
            <w:pPr>
              <w:pStyle w:val="NormalWeb"/>
              <w:jc w:val="center"/>
            </w:pPr>
            <w:r>
              <w:t>D</w:t>
            </w:r>
            <w:r w:rsidRPr="00984697">
              <w:t>ose</w:t>
            </w:r>
          </w:p>
        </w:tc>
      </w:tr>
      <w:tr w:rsidR="00896040" w14:paraId="1D17D5CE" w14:textId="77777777" w:rsidTr="00D43A6B">
        <w:tc>
          <w:tcPr>
            <w:tcW w:w="4961" w:type="dxa"/>
          </w:tcPr>
          <w:p w14:paraId="104D3114" w14:textId="3BCF0385" w:rsidR="00896040" w:rsidRDefault="00896040" w:rsidP="00F123A0">
            <w:pPr>
              <w:pStyle w:val="NormalWeb"/>
            </w:pPr>
            <w:r>
              <w:t>Initial</w:t>
            </w:r>
          </w:p>
        </w:tc>
        <w:tc>
          <w:tcPr>
            <w:tcW w:w="3969" w:type="dxa"/>
          </w:tcPr>
          <w:p w14:paraId="7C6084C2" w14:textId="321BA23C" w:rsidR="00896040" w:rsidRDefault="00896040" w:rsidP="00E07E81">
            <w:pPr>
              <w:pStyle w:val="NormalWeb"/>
              <w:jc w:val="center"/>
            </w:pPr>
            <w:r>
              <w:t>800 mg</w:t>
            </w:r>
          </w:p>
        </w:tc>
      </w:tr>
      <w:tr w:rsidR="00896040" w:rsidRPr="000F1A65" w14:paraId="45C36E6E" w14:textId="77777777" w:rsidTr="00D43A6B">
        <w:tc>
          <w:tcPr>
            <w:tcW w:w="4961" w:type="dxa"/>
          </w:tcPr>
          <w:p w14:paraId="6A119078" w14:textId="14322934" w:rsidR="00896040" w:rsidRPr="000F1A65" w:rsidRDefault="00896040" w:rsidP="0076144A">
            <w:pPr>
              <w:pStyle w:val="NormalWeb"/>
            </w:pPr>
            <w:r w:rsidRPr="000F1A65">
              <w:t xml:space="preserve">6 hours </w:t>
            </w:r>
            <w:r w:rsidR="0076144A">
              <w:t>after initial dose</w:t>
            </w:r>
          </w:p>
        </w:tc>
        <w:tc>
          <w:tcPr>
            <w:tcW w:w="3969" w:type="dxa"/>
          </w:tcPr>
          <w:p w14:paraId="3EE03B16" w14:textId="7E473E38" w:rsidR="00896040" w:rsidRPr="000F1A65" w:rsidRDefault="00896040" w:rsidP="00E07E81">
            <w:pPr>
              <w:pStyle w:val="NormalWeb"/>
              <w:jc w:val="center"/>
            </w:pPr>
            <w:r w:rsidRPr="000F1A65">
              <w:t>800 mg</w:t>
            </w:r>
          </w:p>
        </w:tc>
      </w:tr>
      <w:tr w:rsidR="00896040" w:rsidRPr="000F1A65" w14:paraId="796252F9" w14:textId="77777777" w:rsidTr="00D43A6B">
        <w:tc>
          <w:tcPr>
            <w:tcW w:w="4961" w:type="dxa"/>
          </w:tcPr>
          <w:p w14:paraId="5C3DA978" w14:textId="63635B59" w:rsidR="00896040" w:rsidRPr="000F1A65" w:rsidRDefault="00896040" w:rsidP="0076144A">
            <w:pPr>
              <w:pStyle w:val="NormalWeb"/>
            </w:pPr>
            <w:r w:rsidRPr="000F1A65">
              <w:t>12 hours</w:t>
            </w:r>
            <w:r w:rsidR="004832D7">
              <w:t xml:space="preserve"> </w:t>
            </w:r>
            <w:r w:rsidR="0076144A">
              <w:t>after initial dose</w:t>
            </w:r>
          </w:p>
        </w:tc>
        <w:tc>
          <w:tcPr>
            <w:tcW w:w="3969" w:type="dxa"/>
          </w:tcPr>
          <w:p w14:paraId="449B5482" w14:textId="62250A38" w:rsidR="00896040" w:rsidRPr="000F1A65" w:rsidRDefault="00896040" w:rsidP="00E07E81">
            <w:pPr>
              <w:pStyle w:val="NormalWeb"/>
              <w:jc w:val="center"/>
            </w:pPr>
            <w:r w:rsidRPr="000F1A65">
              <w:t>400 mg</w:t>
            </w:r>
          </w:p>
        </w:tc>
      </w:tr>
      <w:tr w:rsidR="00896040" w:rsidRPr="000F1A65" w14:paraId="0F6D9BD2" w14:textId="77777777" w:rsidTr="0076144A">
        <w:trPr>
          <w:trHeight w:val="138"/>
        </w:trPr>
        <w:tc>
          <w:tcPr>
            <w:tcW w:w="4961" w:type="dxa"/>
          </w:tcPr>
          <w:p w14:paraId="7584A0C0" w14:textId="75B45B06" w:rsidR="00896040" w:rsidRPr="000F1A65" w:rsidRDefault="00896040" w:rsidP="0076144A">
            <w:pPr>
              <w:pStyle w:val="NormalWeb"/>
            </w:pPr>
            <w:r w:rsidRPr="000F1A65">
              <w:t>24 hours</w:t>
            </w:r>
            <w:r w:rsidR="004832D7">
              <w:t xml:space="preserve"> </w:t>
            </w:r>
            <w:r w:rsidR="0076144A">
              <w:t>after initial dose</w:t>
            </w:r>
          </w:p>
        </w:tc>
        <w:tc>
          <w:tcPr>
            <w:tcW w:w="3969" w:type="dxa"/>
          </w:tcPr>
          <w:p w14:paraId="7C17DAC9" w14:textId="77F4B97E" w:rsidR="00896040" w:rsidRPr="000F1A65" w:rsidRDefault="00896040" w:rsidP="00E07E81">
            <w:pPr>
              <w:pStyle w:val="NormalWeb"/>
              <w:jc w:val="center"/>
            </w:pPr>
            <w:r w:rsidRPr="000F1A65">
              <w:t>400 mg</w:t>
            </w:r>
          </w:p>
        </w:tc>
      </w:tr>
      <w:tr w:rsidR="00896040" w:rsidRPr="000F1A65" w14:paraId="0310374B" w14:textId="77777777" w:rsidTr="00D43A6B">
        <w:tc>
          <w:tcPr>
            <w:tcW w:w="4961" w:type="dxa"/>
          </w:tcPr>
          <w:p w14:paraId="15910CA9" w14:textId="5B733DAC" w:rsidR="00896040" w:rsidRPr="000F1A65" w:rsidRDefault="00896040" w:rsidP="00F123A0">
            <w:pPr>
              <w:pStyle w:val="NormalWeb"/>
            </w:pPr>
            <w:r w:rsidRPr="000F1A65">
              <w:t xml:space="preserve">Every </w:t>
            </w:r>
            <w:r w:rsidR="00696B33" w:rsidRPr="000F1A65">
              <w:t>12</w:t>
            </w:r>
            <w:r w:rsidRPr="000F1A65">
              <w:t xml:space="preserve"> hours thereafter for 9 days</w:t>
            </w:r>
          </w:p>
        </w:tc>
        <w:tc>
          <w:tcPr>
            <w:tcW w:w="3969" w:type="dxa"/>
          </w:tcPr>
          <w:p w14:paraId="789F79F2" w14:textId="29824CBA" w:rsidR="00896040" w:rsidRPr="000F1A65" w:rsidRDefault="00896040" w:rsidP="00E07E81">
            <w:pPr>
              <w:pStyle w:val="NormalWeb"/>
              <w:jc w:val="center"/>
            </w:pPr>
            <w:r w:rsidRPr="000F1A65">
              <w:t>400 mg</w:t>
            </w:r>
          </w:p>
        </w:tc>
      </w:tr>
    </w:tbl>
    <w:p w14:paraId="4983F752" w14:textId="14C8D830" w:rsidR="00F94271" w:rsidRDefault="00F94271" w:rsidP="00F94271">
      <w:pPr>
        <w:pStyle w:val="NormalWeb"/>
        <w:numPr>
          <w:ilvl w:val="0"/>
          <w:numId w:val="28"/>
        </w:numPr>
      </w:pPr>
      <w:r>
        <w:rPr>
          <w:b/>
        </w:rPr>
        <w:t>Azithromycin 500mg</w:t>
      </w:r>
      <w:r>
        <w:t xml:space="preserve"> by mouth (or nasogastric tube) or intravenously once daily for 10 days.</w:t>
      </w:r>
    </w:p>
    <w:p w14:paraId="781A5D0F" w14:textId="76950120" w:rsidR="00F94271" w:rsidRDefault="00F94271" w:rsidP="00F94271">
      <w:pPr>
        <w:pStyle w:val="NormalWeb"/>
      </w:pPr>
    </w:p>
    <w:p w14:paraId="4D591EC9" w14:textId="3996FD3E" w:rsidR="00F94271" w:rsidRDefault="00F94271" w:rsidP="00F94271">
      <w:pPr>
        <w:pStyle w:val="NormalWeb"/>
      </w:pPr>
      <w:r>
        <w:t>Study treatments do not need to be continued after discharge from hospital.</w:t>
      </w:r>
    </w:p>
    <w:p w14:paraId="65CD8A86" w14:textId="77777777" w:rsidR="00F94271" w:rsidRDefault="00F94271" w:rsidP="00F94271">
      <w:pPr>
        <w:pStyle w:val="NormalWeb"/>
        <w:ind w:left="360"/>
      </w:pPr>
    </w:p>
    <w:p w14:paraId="02919F0F" w14:textId="704638D6" w:rsidR="007D0C06" w:rsidRDefault="00984697" w:rsidP="00F123A0">
      <w:pPr>
        <w:pStyle w:val="NormalWeb"/>
      </w:pPr>
      <w:r w:rsidRPr="000F1A65">
        <w:t>The randomi</w:t>
      </w:r>
      <w:r w:rsidR="00CF6C57" w:rsidRPr="000F1A65">
        <w:t>s</w:t>
      </w:r>
      <w:r w:rsidRPr="000F1A65">
        <w:t>ation program will allocate patients in a ratio of 2:1 between the no additional care arm and each of the other arms available. Hence if</w:t>
      </w:r>
      <w:r w:rsidR="003559E1">
        <w:t xml:space="preserve"> 5</w:t>
      </w:r>
      <w:r w:rsidRPr="000F1A65">
        <w:t xml:space="preserve"> arms are available, then the randomi</w:t>
      </w:r>
      <w:r w:rsidR="00CF6C57" w:rsidRPr="000F1A65">
        <w:t>s</w:t>
      </w:r>
      <w:r w:rsidRPr="000F1A65">
        <w:t>ation will be in the ratio 2:1:1:1</w:t>
      </w:r>
      <w:r w:rsidR="00D43A6B" w:rsidRPr="000F1A65">
        <w:t>:1</w:t>
      </w:r>
      <w:r w:rsidRPr="000F1A65">
        <w:t xml:space="preserve">. </w:t>
      </w:r>
      <w:r w:rsidR="007D0C06" w:rsidRPr="000F1A65">
        <w:t xml:space="preserve">If one or more of the active drug treatments is not available at the hospital or is believed, by the attending clinician, to be contraindicated </w:t>
      </w:r>
      <w:r w:rsidR="00070D84" w:rsidRPr="000F1A65">
        <w:t xml:space="preserve">(or definitely indicated) </w:t>
      </w:r>
      <w:r w:rsidR="007D0C06" w:rsidRPr="000F1A65">
        <w:t xml:space="preserve">for </w:t>
      </w:r>
      <w:r w:rsidR="005C4764" w:rsidRPr="000F1A65">
        <w:t xml:space="preserve">the specific </w:t>
      </w:r>
      <w:r w:rsidR="007D0C06" w:rsidRPr="000F1A65">
        <w:t xml:space="preserve">patient, then this fact </w:t>
      </w:r>
      <w:r w:rsidR="005C516B" w:rsidRPr="000F1A65">
        <w:t xml:space="preserve">will </w:t>
      </w:r>
      <w:r w:rsidR="007D0C06" w:rsidRPr="000F1A65">
        <w:t xml:space="preserve">be recorded via the web-based </w:t>
      </w:r>
      <w:r w:rsidR="00503DC1" w:rsidRPr="000F1A65">
        <w:t xml:space="preserve">form </w:t>
      </w:r>
      <w:r w:rsidR="007D0C06" w:rsidRPr="000F1A65">
        <w:t>prior</w:t>
      </w:r>
      <w:r w:rsidR="007D0C06" w:rsidRPr="00984697">
        <w:t xml:space="preserve"> to randomi</w:t>
      </w:r>
      <w:r w:rsidR="00503DC1" w:rsidRPr="00984697">
        <w:t>s</w:t>
      </w:r>
      <w:r w:rsidR="007D0C06" w:rsidRPr="00984697">
        <w:t>ation</w:t>
      </w:r>
      <w:r w:rsidR="00503DC1" w:rsidRPr="00984697">
        <w:t xml:space="preserve">; </w:t>
      </w:r>
      <w:r w:rsidR="007D0C06" w:rsidRPr="00984697">
        <w:t xml:space="preserve">random allocation will then </w:t>
      </w:r>
      <w:r w:rsidR="003801D9" w:rsidRPr="00984697">
        <w:t>be between the remaining arms (</w:t>
      </w:r>
      <w:r w:rsidR="003B3DC3">
        <w:t xml:space="preserve">i.e. </w:t>
      </w:r>
      <w:r w:rsidR="003801D9" w:rsidRPr="00984697">
        <w:t xml:space="preserve">in a </w:t>
      </w:r>
      <w:r w:rsidR="003B3DC3">
        <w:t xml:space="preserve">2:1:1:1, </w:t>
      </w:r>
      <w:r w:rsidR="003801D9" w:rsidRPr="00984697">
        <w:t>2:1:1 or 2:1 ratio).</w:t>
      </w:r>
    </w:p>
    <w:p w14:paraId="2AF7B9E3" w14:textId="77777777" w:rsidR="0076144A" w:rsidRDefault="0076144A" w:rsidP="0076144A">
      <w:pPr>
        <w:pStyle w:val="NormalWeb"/>
        <w:spacing w:after="0" w:afterAutospacing="0"/>
      </w:pPr>
    </w:p>
    <w:p w14:paraId="1F47B38C" w14:textId="2AEE8D6D" w:rsidR="003803A9" w:rsidRDefault="003803A9" w:rsidP="00E0475A">
      <w:pPr>
        <w:pStyle w:val="Heading2"/>
      </w:pPr>
      <w:bookmarkStart w:id="213" w:name="_Toc38099247"/>
      <w:r>
        <w:t>Administration of</w:t>
      </w:r>
      <w:r w:rsidR="00295817">
        <w:t xml:space="preserve"> a</w:t>
      </w:r>
      <w:r w:rsidR="004F244C">
        <w:t>llocated</w:t>
      </w:r>
      <w:r w:rsidR="00295817">
        <w:t xml:space="preserve"> t</w:t>
      </w:r>
      <w:r>
        <w:t>reatment</w:t>
      </w:r>
      <w:bookmarkEnd w:id="213"/>
    </w:p>
    <w:p w14:paraId="4F7DCD35" w14:textId="1F1C59B6" w:rsidR="004F244C" w:rsidRPr="00734153" w:rsidRDefault="003803A9" w:rsidP="00F123A0">
      <w:r>
        <w:t>The details of the allocated study treatment will be displayed on the screen and can be printed or downloaded.</w:t>
      </w:r>
      <w:r w:rsidR="004F244C" w:rsidRPr="004F244C">
        <w:t xml:space="preserve"> </w:t>
      </w:r>
      <w:r w:rsidR="004F244C">
        <w:t xml:space="preserve">The hospital clinicians </w:t>
      </w:r>
      <w:r w:rsidR="00295817">
        <w:t xml:space="preserve">are </w:t>
      </w:r>
      <w:r w:rsidR="004F244C">
        <w:t xml:space="preserve">responsible for administration of the </w:t>
      </w:r>
      <w:r w:rsidR="00221D8C">
        <w:t xml:space="preserve">allocated </w:t>
      </w:r>
      <w:r w:rsidR="004F244C">
        <w:t xml:space="preserve">treatment. The patient’s own doctors are free to modify or stop study treatment </w:t>
      </w:r>
      <w:r w:rsidR="00221D8C">
        <w:t xml:space="preserve">if </w:t>
      </w:r>
      <w:r w:rsidR="004F244C">
        <w:t xml:space="preserve">they feel </w:t>
      </w:r>
      <w:r w:rsidR="00221D8C">
        <w:t xml:space="preserve">it </w:t>
      </w:r>
      <w:r w:rsidR="004F244C">
        <w:t>is in the best interests of the patient</w:t>
      </w:r>
      <w:r w:rsidR="005C4764">
        <w:t xml:space="preserve"> without the need for the patient to withdraw from the study (see section </w:t>
      </w:r>
      <w:r w:rsidR="005C4764">
        <w:fldChar w:fldCharType="begin"/>
      </w:r>
      <w:r w:rsidR="005C4764">
        <w:instrText xml:space="preserve"> REF _Ref34936252 \r \h </w:instrText>
      </w:r>
      <w:r w:rsidR="005C4764">
        <w:fldChar w:fldCharType="separate"/>
      </w:r>
      <w:r w:rsidR="00887AD1">
        <w:t>2.8</w:t>
      </w:r>
      <w:r w:rsidR="005C4764">
        <w:fldChar w:fldCharType="end"/>
      </w:r>
      <w:r w:rsidR="00BB04DD">
        <w:t>)</w:t>
      </w:r>
      <w:r w:rsidR="004F244C">
        <w:t>.</w:t>
      </w:r>
      <w:r w:rsidR="00842AA6">
        <w:t xml:space="preserve"> </w:t>
      </w:r>
      <w:r w:rsidR="00842AA6" w:rsidRPr="002A5944">
        <w:t xml:space="preserve">This study is being conducted within hospitals. Therefore use of medication will be subject to standard </w:t>
      </w:r>
      <w:del w:id="214" w:author="Richard Haynes" w:date="2020-04-18T10:32:00Z">
        <w:r w:rsidR="00842AA6" w:rsidRPr="002A5944" w:rsidDel="001C58E5">
          <w:delText xml:space="preserve">pharmacy </w:delText>
        </w:r>
      </w:del>
      <w:ins w:id="215" w:author="Richard Haynes" w:date="2020-04-18T10:32:00Z">
        <w:r w:rsidR="001C58E5">
          <w:t>medication</w:t>
        </w:r>
        <w:r w:rsidR="001C58E5" w:rsidRPr="002A5944">
          <w:t xml:space="preserve"> </w:t>
        </w:r>
      </w:ins>
      <w:r w:rsidR="00842AA6" w:rsidRPr="002A5944">
        <w:t>reviews (typically within 48 hours of enrolment) which will guide modifications to both the study treatment and use of concomitant medication (e.g. in the case of potential drug interactions).</w:t>
      </w:r>
    </w:p>
    <w:p w14:paraId="6429E8D0" w14:textId="14016F89" w:rsidR="00655943" w:rsidRDefault="00655943" w:rsidP="00F123A0"/>
    <w:p w14:paraId="48EE1097" w14:textId="43D11E06" w:rsidR="00D20B52" w:rsidRPr="00E23519" w:rsidRDefault="00D20B52" w:rsidP="00E0475A">
      <w:pPr>
        <w:pStyle w:val="Heading2"/>
      </w:pPr>
      <w:bookmarkStart w:id="216" w:name="_Toc37064404"/>
      <w:bookmarkStart w:id="217" w:name="_Toc38099248"/>
      <w:r>
        <w:t>Second</w:t>
      </w:r>
      <w:r w:rsidRPr="00E23519">
        <w:t xml:space="preserve"> </w:t>
      </w:r>
      <w:r>
        <w:t xml:space="preserve">randomisation </w:t>
      </w:r>
      <w:bookmarkEnd w:id="216"/>
      <w:r>
        <w:t>for patients with progressive COVID-19</w:t>
      </w:r>
      <w:bookmarkEnd w:id="217"/>
    </w:p>
    <w:p w14:paraId="2F7CC4DD" w14:textId="6FAFC319"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60992288" w14:textId="77777777" w:rsidR="00D20B52" w:rsidRDefault="00D20B52" w:rsidP="00D20B52">
      <w:pPr>
        <w:pStyle w:val="Default"/>
        <w:contextualSpacing/>
        <w:jc w:val="both"/>
      </w:pPr>
    </w:p>
    <w:p w14:paraId="6DCEA9D9" w14:textId="3EACA4F0" w:rsidR="00D20B52" w:rsidRDefault="00866BCB" w:rsidP="00D20B52">
      <w:pPr>
        <w:pStyle w:val="ListParagraph"/>
        <w:numPr>
          <w:ilvl w:val="0"/>
          <w:numId w:val="32"/>
        </w:numPr>
      </w:pPr>
      <w:r>
        <w:lastRenderedPageBreak/>
        <w:t>Randomised into the</w:t>
      </w:r>
      <w:r w:rsidR="00D20B52">
        <w:t xml:space="preserve"> RECOVERY trial no more than 21 days ago</w:t>
      </w:r>
    </w:p>
    <w:p w14:paraId="55CE910A" w14:textId="77777777" w:rsidR="00D20B52" w:rsidRDefault="00D20B52" w:rsidP="00D20B52">
      <w:pPr>
        <w:pStyle w:val="ListParagraph"/>
        <w:numPr>
          <w:ilvl w:val="0"/>
          <w:numId w:val="32"/>
        </w:numPr>
      </w:pPr>
      <w:r>
        <w:t>Clinical evidence of progressive COVID-19:</w:t>
      </w:r>
    </w:p>
    <w:p w14:paraId="002E3880" w14:textId="41BB94A9" w:rsidR="00D20B52" w:rsidRDefault="00D20B52" w:rsidP="00D20B52">
      <w:pPr>
        <w:pStyle w:val="ListParagraph"/>
        <w:numPr>
          <w:ilvl w:val="1"/>
          <w:numId w:val="32"/>
        </w:numPr>
      </w:pPr>
      <w:r>
        <w:t>oxygen saturation &lt;</w:t>
      </w:r>
      <w:r w:rsidRPr="00190A2B">
        <w:t>9</w:t>
      </w:r>
      <w:r>
        <w:t>2</w:t>
      </w:r>
      <w:r w:rsidRPr="00190A2B">
        <w:t xml:space="preserve">% </w:t>
      </w:r>
      <w:r w:rsidR="006B3C3D">
        <w:t xml:space="preserve">on room air </w:t>
      </w:r>
      <w:r>
        <w:t>or requiring oxygen</w:t>
      </w:r>
      <w:r w:rsidR="006B3C3D">
        <w:t xml:space="preserve">; </w:t>
      </w:r>
      <w:r>
        <w:t>and</w:t>
      </w:r>
    </w:p>
    <w:p w14:paraId="2C56DFFF" w14:textId="4A929D0E" w:rsidR="00D20B52" w:rsidRDefault="00D20B52" w:rsidP="00D20B52">
      <w:pPr>
        <w:pStyle w:val="ListParagraph"/>
        <w:numPr>
          <w:ilvl w:val="1"/>
          <w:numId w:val="32"/>
        </w:numPr>
      </w:pPr>
      <w:r w:rsidRPr="00190A2B">
        <w:t>C</w:t>
      </w:r>
      <w:r>
        <w:t xml:space="preserve">-reactive protein </w:t>
      </w:r>
      <w:r w:rsidR="006B3C3D">
        <w:t>≥</w:t>
      </w:r>
      <w:r w:rsidR="008F69C6">
        <w:t>75 mg/L</w:t>
      </w:r>
    </w:p>
    <w:p w14:paraId="78874027" w14:textId="77777777" w:rsidR="005E4A7E" w:rsidRDefault="00D20B52" w:rsidP="00D20B52">
      <w:pPr>
        <w:pStyle w:val="ListParagraph"/>
        <w:numPr>
          <w:ilvl w:val="0"/>
          <w:numId w:val="32"/>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1BDBFE59" w14:textId="7E8947C8"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del w:id="218" w:author="Richard Haynes" w:date="2020-04-18T10:32:00Z">
        <w:r w:rsidR="00DE34FB" w:rsidDel="00DB6908">
          <w:delText>criterion</w:delText>
        </w:r>
      </w:del>
      <w:ins w:id="219" w:author="Richard Haynes" w:date="2020-04-18T10:32:00Z">
        <w:r w:rsidR="00DB6908">
          <w:t>criteria</w:t>
        </w:r>
      </w:ins>
      <w:r w:rsidR="00DE34FB">
        <w:t>.</w:t>
      </w:r>
      <w:r>
        <w:t>)</w:t>
      </w:r>
    </w:p>
    <w:p w14:paraId="61B96576" w14:textId="77777777" w:rsidR="00D20B52" w:rsidRDefault="00D20B52" w:rsidP="00D20B52">
      <w:pPr>
        <w:pStyle w:val="Default"/>
        <w:contextualSpacing/>
        <w:jc w:val="both"/>
      </w:pPr>
    </w:p>
    <w:p w14:paraId="77D1F338" w14:textId="580D6D07"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two study treatments</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p>
    <w:p w14:paraId="562BF893" w14:textId="77777777" w:rsidR="008B3E94" w:rsidRDefault="008B3E94" w:rsidP="008B3E94">
      <w:pPr>
        <w:pStyle w:val="Default"/>
        <w:ind w:left="180"/>
        <w:contextualSpacing/>
        <w:jc w:val="both"/>
      </w:pPr>
    </w:p>
    <w:p w14:paraId="39E90D3E" w14:textId="07A85018" w:rsidR="00D20B52" w:rsidRDefault="00D20B52" w:rsidP="008B3E94">
      <w:pPr>
        <w:pStyle w:val="Default"/>
        <w:ind w:left="180"/>
        <w:contextualSpacing/>
        <w:jc w:val="both"/>
      </w:pPr>
      <w:r>
        <w:t>The following information will be recorded (on the web-based form) by the attending clinician or delegate:</w:t>
      </w:r>
    </w:p>
    <w:p w14:paraId="68D13A8E" w14:textId="77777777" w:rsidR="00E55907" w:rsidRDefault="00E55907" w:rsidP="00D20B52"/>
    <w:p w14:paraId="75AD4378" w14:textId="77777777" w:rsidR="00D20B52" w:rsidRPr="001B0EEE" w:rsidRDefault="00D20B52" w:rsidP="00D20B52">
      <w:pPr>
        <w:pStyle w:val="ListParagraph"/>
        <w:numPr>
          <w:ilvl w:val="0"/>
          <w:numId w:val="16"/>
        </w:numPr>
      </w:pPr>
      <w:r>
        <w:t xml:space="preserve">Patient </w:t>
      </w:r>
      <w:r w:rsidRPr="001B0EEE">
        <w:t>details (e.g. name, NHS number, date of birth, sex)</w:t>
      </w:r>
    </w:p>
    <w:p w14:paraId="130259FE" w14:textId="77777777" w:rsidR="00D20B52" w:rsidRPr="001B0EEE" w:rsidRDefault="00D20B52" w:rsidP="00D20B52">
      <w:pPr>
        <w:pStyle w:val="ListParagraph"/>
        <w:numPr>
          <w:ilvl w:val="0"/>
          <w:numId w:val="16"/>
        </w:numPr>
      </w:pPr>
      <w:r w:rsidRPr="001B0EEE">
        <w:t>Clinician details (e.g. name)</w:t>
      </w:r>
    </w:p>
    <w:p w14:paraId="5C432171" w14:textId="77777777" w:rsidR="00D20B52" w:rsidRPr="000F1A65" w:rsidRDefault="00D20B52" w:rsidP="00D20B52">
      <w:pPr>
        <w:pStyle w:val="ListParagraph"/>
        <w:numPr>
          <w:ilvl w:val="0"/>
          <w:numId w:val="19"/>
        </w:numPr>
      </w:pPr>
      <w:r w:rsidRPr="001B0EEE">
        <w:t>COVID-19 severity as assessed by need for supplemental oxygen or  ventilation</w:t>
      </w:r>
      <w:r>
        <w:t>/extracorporeal membrane oxygenation</w:t>
      </w:r>
    </w:p>
    <w:p w14:paraId="1666C06C" w14:textId="16149EB6" w:rsidR="00D20B52" w:rsidRPr="00B21C29" w:rsidRDefault="00D20B52" w:rsidP="00D20B52">
      <w:pPr>
        <w:pStyle w:val="ListParagraph"/>
        <w:numPr>
          <w:ilvl w:val="0"/>
          <w:numId w:val="19"/>
        </w:numPr>
      </w:pPr>
      <w:r>
        <w:t>Markers of progressive COVID-19 (</w:t>
      </w:r>
      <w:ins w:id="220" w:author="Richard Haynes" w:date="2020-04-18T10:36:00Z">
        <w:r w:rsidR="00DB6908">
          <w:t xml:space="preserve">including </w:t>
        </w:r>
      </w:ins>
      <w:r>
        <w:t>oxygen saturation, C-reactive protein)</w:t>
      </w:r>
    </w:p>
    <w:p w14:paraId="7EF0B6F0" w14:textId="3D98BE45" w:rsidR="00D20B52" w:rsidRPr="003A76BF" w:rsidRDefault="00D20B52" w:rsidP="00D20B52">
      <w:pPr>
        <w:pStyle w:val="ListParagraph"/>
        <w:numPr>
          <w:ilvl w:val="0"/>
          <w:numId w:val="16"/>
        </w:numPr>
      </w:pPr>
      <w:r w:rsidRPr="003A76BF">
        <w:t xml:space="preserve">Contraindication to the study drug </w:t>
      </w:r>
      <w:r w:rsidR="006B3C3D">
        <w:t>treatment</w:t>
      </w:r>
      <w:r w:rsidRPr="003A76BF">
        <w:t>s (in the opinion of the attending clinician)</w:t>
      </w:r>
    </w:p>
    <w:p w14:paraId="73A70EDE" w14:textId="77777777" w:rsidR="00D20B52" w:rsidRDefault="00D20B52" w:rsidP="00D20B52">
      <w:pPr>
        <w:pStyle w:val="ListParagraph"/>
        <w:numPr>
          <w:ilvl w:val="0"/>
          <w:numId w:val="16"/>
        </w:numPr>
      </w:pPr>
      <w:r w:rsidRPr="003A76BF">
        <w:t>Name of person completing the form</w:t>
      </w:r>
    </w:p>
    <w:p w14:paraId="6AF25A40" w14:textId="77777777" w:rsidR="00D20B52" w:rsidRDefault="00D20B52" w:rsidP="00D20B52"/>
    <w:p w14:paraId="6E7D2FF9" w14:textId="7231ED78"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53A664DB" w14:textId="77777777" w:rsidR="00D20B52" w:rsidRDefault="00D20B52" w:rsidP="00D20B52">
      <w:pPr>
        <w:pStyle w:val="Default"/>
        <w:contextualSpacing/>
        <w:jc w:val="both"/>
      </w:pPr>
    </w:p>
    <w:p w14:paraId="31781A13" w14:textId="77777777" w:rsidR="00D20B52" w:rsidRDefault="00D20B52" w:rsidP="00D20B52">
      <w:pPr>
        <w:pStyle w:val="Default"/>
        <w:contextualSpacing/>
        <w:jc w:val="both"/>
      </w:pPr>
      <w:r>
        <w:t xml:space="preserve">Eligible participants may be randomised between the following treatment arms: </w:t>
      </w:r>
    </w:p>
    <w:p w14:paraId="678D0FAF" w14:textId="77777777" w:rsidR="00D20B52" w:rsidRDefault="00D20B52" w:rsidP="00D20B52">
      <w:pPr>
        <w:pStyle w:val="Default"/>
        <w:contextualSpacing/>
        <w:jc w:val="both"/>
      </w:pPr>
    </w:p>
    <w:p w14:paraId="299FA30A" w14:textId="77777777" w:rsidR="00D20B52" w:rsidRPr="009B4E83" w:rsidRDefault="00D20B52" w:rsidP="00D20B52">
      <w:pPr>
        <w:pStyle w:val="Default"/>
        <w:numPr>
          <w:ilvl w:val="0"/>
          <w:numId w:val="30"/>
        </w:numPr>
        <w:ind w:left="360"/>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6C3E70C6" w14:textId="77777777" w:rsidR="00D20B52" w:rsidRDefault="00D20B52" w:rsidP="00D20B52">
      <w:pPr>
        <w:pStyle w:val="Default"/>
        <w:contextualSpacing/>
        <w:jc w:val="both"/>
      </w:pPr>
    </w:p>
    <w:p w14:paraId="4CB2068E" w14:textId="7699FE24" w:rsidR="006B3C3D" w:rsidRPr="00984467" w:rsidRDefault="00D20B52" w:rsidP="00D20B52">
      <w:pPr>
        <w:pStyle w:val="Default"/>
        <w:numPr>
          <w:ilvl w:val="0"/>
          <w:numId w:val="30"/>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66BDF0ED"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0D766762" w14:textId="77777777" w:rsidTr="006C4189">
        <w:tc>
          <w:tcPr>
            <w:tcW w:w="3285" w:type="dxa"/>
          </w:tcPr>
          <w:p w14:paraId="1040EC99" w14:textId="246DF2CE" w:rsidR="006C4189" w:rsidRDefault="006C4189" w:rsidP="006C4189">
            <w:pPr>
              <w:pStyle w:val="Default"/>
              <w:contextualSpacing/>
              <w:jc w:val="center"/>
              <w:rPr>
                <w:bCs/>
              </w:rPr>
            </w:pPr>
            <w:r>
              <w:rPr>
                <w:bCs/>
              </w:rPr>
              <w:t>Weight*</w:t>
            </w:r>
          </w:p>
        </w:tc>
        <w:tc>
          <w:tcPr>
            <w:tcW w:w="3285" w:type="dxa"/>
          </w:tcPr>
          <w:p w14:paraId="25C15198" w14:textId="5BD4DDB1" w:rsidR="006C4189" w:rsidRDefault="006C4189" w:rsidP="006C4189">
            <w:pPr>
              <w:pStyle w:val="Default"/>
              <w:contextualSpacing/>
              <w:jc w:val="center"/>
              <w:rPr>
                <w:bCs/>
              </w:rPr>
            </w:pPr>
            <w:r>
              <w:rPr>
                <w:bCs/>
              </w:rPr>
              <w:t>Dose</w:t>
            </w:r>
          </w:p>
        </w:tc>
      </w:tr>
      <w:tr w:rsidR="006C4189" w14:paraId="6596B89B" w14:textId="77777777" w:rsidTr="006C4189">
        <w:tc>
          <w:tcPr>
            <w:tcW w:w="3285" w:type="dxa"/>
          </w:tcPr>
          <w:p w14:paraId="668979D8" w14:textId="006FFDA6"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43144FC6" w14:textId="03C5FABF" w:rsidR="006C4189" w:rsidRDefault="006C4189" w:rsidP="0005695E">
            <w:pPr>
              <w:pStyle w:val="Default"/>
              <w:contextualSpacing/>
              <w:jc w:val="center"/>
              <w:rPr>
                <w:bCs/>
              </w:rPr>
            </w:pPr>
            <w:r>
              <w:rPr>
                <w:bCs/>
              </w:rPr>
              <w:t>4</w:t>
            </w:r>
            <w:r w:rsidR="0005695E">
              <w:rPr>
                <w:bCs/>
              </w:rPr>
              <w:t>0</w:t>
            </w:r>
            <w:r>
              <w:rPr>
                <w:bCs/>
              </w:rPr>
              <w:t>0 mg</w:t>
            </w:r>
          </w:p>
        </w:tc>
      </w:tr>
      <w:tr w:rsidR="006C4189" w14:paraId="7E4835C1" w14:textId="77777777" w:rsidTr="006C4189">
        <w:tc>
          <w:tcPr>
            <w:tcW w:w="3285" w:type="dxa"/>
          </w:tcPr>
          <w:p w14:paraId="0ECE4ECE" w14:textId="63626FBE"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BB1DD4D" w14:textId="1D40652E" w:rsidR="006C4189" w:rsidRDefault="006C4189" w:rsidP="006C4189">
            <w:pPr>
              <w:pStyle w:val="Default"/>
              <w:contextualSpacing/>
              <w:jc w:val="center"/>
              <w:rPr>
                <w:bCs/>
              </w:rPr>
            </w:pPr>
            <w:r>
              <w:rPr>
                <w:bCs/>
              </w:rPr>
              <w:t>600 mg</w:t>
            </w:r>
          </w:p>
        </w:tc>
      </w:tr>
      <w:tr w:rsidR="006C4189" w14:paraId="0E8C1CC3" w14:textId="77777777" w:rsidTr="006C4189">
        <w:tc>
          <w:tcPr>
            <w:tcW w:w="3285" w:type="dxa"/>
          </w:tcPr>
          <w:p w14:paraId="1FDFCB3F" w14:textId="0D1B0773"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6784F079" w14:textId="31FEC7C9" w:rsidR="006C4189" w:rsidRDefault="006C4189" w:rsidP="006C4189">
            <w:pPr>
              <w:pStyle w:val="Default"/>
              <w:contextualSpacing/>
              <w:jc w:val="center"/>
              <w:rPr>
                <w:bCs/>
              </w:rPr>
            </w:pPr>
            <w:r>
              <w:rPr>
                <w:bCs/>
              </w:rPr>
              <w:t>800 mg</w:t>
            </w:r>
          </w:p>
        </w:tc>
      </w:tr>
    </w:tbl>
    <w:p w14:paraId="32263FDB" w14:textId="37EFCCDF" w:rsidR="00481F91" w:rsidRDefault="00481F91" w:rsidP="006C4189">
      <w:pPr>
        <w:pStyle w:val="Default"/>
        <w:ind w:firstLine="720"/>
        <w:contextualSpacing/>
        <w:jc w:val="both"/>
      </w:pPr>
      <w:r>
        <w:t>* for lower weights, dosing should be 8 mg/kg</w:t>
      </w:r>
      <w:ins w:id="221" w:author="Richard Haynes" w:date="2020-04-18T10:36:00Z">
        <w:r w:rsidR="00DB6908">
          <w:t xml:space="preserve"> (see Appendix 3 for paediatric dosing)</w:t>
        </w:r>
      </w:ins>
    </w:p>
    <w:p w14:paraId="32795A56" w14:textId="3B5E1F59"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5DACCAD4" w14:textId="77777777" w:rsidR="00D20B52" w:rsidRDefault="00D20B52" w:rsidP="00F123A0"/>
    <w:p w14:paraId="2479D7BD" w14:textId="00BA76C9"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579D669E" w14:textId="77777777" w:rsidR="006C4189" w:rsidRDefault="006C4189" w:rsidP="00F123A0"/>
    <w:p w14:paraId="68FA5909" w14:textId="7AC8E343" w:rsidR="00AE40D7" w:rsidRDefault="00AE40D7" w:rsidP="00F123A0">
      <w:r w:rsidRPr="000F1A65">
        <w:lastRenderedPageBreak/>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1CBFBC02" w14:textId="6348EF8A" w:rsidR="003803A9" w:rsidRDefault="00295817" w:rsidP="00E0475A">
      <w:pPr>
        <w:pStyle w:val="Heading2"/>
      </w:pPr>
      <w:bookmarkStart w:id="222" w:name="_Toc35622131"/>
      <w:bookmarkStart w:id="223" w:name="_Ref34937467"/>
      <w:bookmarkStart w:id="224" w:name="_Toc37107293"/>
      <w:bookmarkStart w:id="225" w:name="_Toc38099249"/>
      <w:bookmarkEnd w:id="222"/>
      <w:r>
        <w:t>Collecting f</w:t>
      </w:r>
      <w:r w:rsidR="003803A9">
        <w:t xml:space="preserve">ollow-up </w:t>
      </w:r>
      <w:r>
        <w:t>i</w:t>
      </w:r>
      <w:r w:rsidR="003803A9">
        <w:t>nformation</w:t>
      </w:r>
      <w:bookmarkEnd w:id="223"/>
      <w:bookmarkEnd w:id="224"/>
      <w:bookmarkEnd w:id="225"/>
    </w:p>
    <w:p w14:paraId="2040D4EF" w14:textId="61B3BE4B"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624433F5" w14:textId="64C96769" w:rsidR="00A62D78" w:rsidRDefault="00A62D78" w:rsidP="00F123A0">
      <w:pPr>
        <w:pStyle w:val="ListParagraph"/>
        <w:numPr>
          <w:ilvl w:val="0"/>
          <w:numId w:val="17"/>
        </w:numPr>
      </w:pPr>
      <w:r>
        <w:t>Vital status (alive / dead, with date and presumed cause of death, if appropriate)</w:t>
      </w:r>
    </w:p>
    <w:p w14:paraId="68FA8606" w14:textId="4E9EDB55" w:rsidR="00A62D78" w:rsidRDefault="00A62D78" w:rsidP="00F123A0">
      <w:pPr>
        <w:pStyle w:val="ListParagraph"/>
        <w:numPr>
          <w:ilvl w:val="0"/>
          <w:numId w:val="17"/>
        </w:numPr>
      </w:pPr>
      <w:r>
        <w:t>Hospitalisation status (inpatient / discharged, with date of discharge, if appropriate)</w:t>
      </w:r>
    </w:p>
    <w:p w14:paraId="7A16C8FD" w14:textId="50FF5F9B" w:rsidR="00A62D78" w:rsidRDefault="00A62D78" w:rsidP="00F123A0">
      <w:pPr>
        <w:pStyle w:val="ListParagraph"/>
        <w:numPr>
          <w:ilvl w:val="0"/>
          <w:numId w:val="17"/>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83B9D1C" w14:textId="70038C81" w:rsidR="007F6901" w:rsidRDefault="007F6901" w:rsidP="00F123A0">
      <w:pPr>
        <w:pStyle w:val="ListParagraph"/>
        <w:numPr>
          <w:ilvl w:val="0"/>
          <w:numId w:val="17"/>
        </w:numPr>
      </w:pPr>
      <w:r w:rsidRPr="001B0EEE">
        <w:t>Use of renal dialysis or haemofiltration</w:t>
      </w:r>
    </w:p>
    <w:p w14:paraId="58A49C40" w14:textId="54152D88" w:rsidR="00517DCC" w:rsidRPr="001B0EEE" w:rsidRDefault="006C4189" w:rsidP="00517DCC">
      <w:pPr>
        <w:pStyle w:val="ListParagraph"/>
        <w:numPr>
          <w:ilvl w:val="0"/>
          <w:numId w:val="17"/>
        </w:numPr>
      </w:pPr>
      <w:r>
        <w:t>Use of any medications included in the RECOVERY trial protocol (including drugs in the same class)</w:t>
      </w:r>
    </w:p>
    <w:p w14:paraId="2891B7B9" w14:textId="77777777" w:rsidR="003803A9" w:rsidRDefault="003803A9" w:rsidP="00F123A0"/>
    <w:p w14:paraId="27C196FD" w14:textId="4010D8C0" w:rsidR="00A62D78" w:rsidRDefault="00A62D78" w:rsidP="00F123A0">
      <w:r>
        <w:t>This information will be obtained and entered into the web-based IT system by a member of the hospital clinical or research staff.</w:t>
      </w:r>
    </w:p>
    <w:p w14:paraId="48CA41E6" w14:textId="77777777" w:rsidR="00A62D78" w:rsidRDefault="00A62D78" w:rsidP="00F123A0"/>
    <w:p w14:paraId="2189E3E7" w14:textId="4E1E9B00" w:rsidR="009B2D72" w:rsidRPr="003A76BF"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2AFAD26F" w14:textId="77777777" w:rsidR="003803A9" w:rsidRPr="003803A9" w:rsidRDefault="003803A9" w:rsidP="00F123A0"/>
    <w:p w14:paraId="14A7A9BE" w14:textId="77777777" w:rsidR="004F244C" w:rsidRPr="00347F62" w:rsidRDefault="004F244C" w:rsidP="00E0475A">
      <w:pPr>
        <w:pStyle w:val="Heading2"/>
      </w:pPr>
      <w:bookmarkStart w:id="226" w:name="_Ref34937519"/>
      <w:bookmarkStart w:id="227" w:name="_Toc37107294"/>
      <w:bookmarkStart w:id="228" w:name="_Toc38099250"/>
      <w:r>
        <w:t>Duration of follow-up</w:t>
      </w:r>
      <w:bookmarkEnd w:id="226"/>
      <w:bookmarkEnd w:id="227"/>
      <w:bookmarkEnd w:id="228"/>
    </w:p>
    <w:p w14:paraId="7F279205" w14:textId="31E5A390" w:rsidR="004F244C" w:rsidRDefault="004F244C" w:rsidP="00F123A0">
      <w:pPr>
        <w:rPr>
          <w:lang w:val="en-US"/>
        </w:rPr>
      </w:pPr>
      <w:r>
        <w:rPr>
          <w:lang w:val="en-US"/>
        </w:rPr>
        <w:t xml:space="preserve">All </w:t>
      </w:r>
      <w:r w:rsidR="00BB0B51">
        <w:rPr>
          <w:lang w:val="en-US"/>
        </w:rPr>
        <w:t xml:space="preserve">randomised </w:t>
      </w:r>
      <w:r>
        <w:rPr>
          <w:lang w:val="en-US"/>
        </w:rPr>
        <w:t xml:space="preserve">participants are to be followed up until death, discharge from hospital or 28 days </w:t>
      </w:r>
      <w:r w:rsidR="00F47C60">
        <w:rPr>
          <w:lang w:val="en-US"/>
        </w:rPr>
        <w:t xml:space="preserve">after </w:t>
      </w:r>
      <w:r w:rsidR="00866BCB">
        <w:rPr>
          <w:lang w:val="en-US"/>
        </w:rPr>
        <w:t xml:space="preserve">first </w:t>
      </w:r>
      <w:r w:rsidR="00BB0B51">
        <w:rPr>
          <w:lang w:val="en-US"/>
        </w:rPr>
        <w:t>randomisation</w:t>
      </w:r>
      <w:r w:rsidR="001B0EEE">
        <w:rPr>
          <w:lang w:val="en-US"/>
        </w:rPr>
        <w:t xml:space="preserve"> (whichever is sooner)</w:t>
      </w:r>
      <w:r>
        <w:rPr>
          <w:lang w:val="en-US"/>
        </w:rPr>
        <w:t xml:space="preserve">. It is </w:t>
      </w:r>
      <w:r w:rsidR="00BB0B51">
        <w:rPr>
          <w:lang w:val="en-US"/>
        </w:rPr>
        <w:t xml:space="preserve">recognised </w:t>
      </w:r>
      <w:r>
        <w:rPr>
          <w:lang w:val="en-US"/>
        </w:rPr>
        <w:t xml:space="preserve">that in the setting of this trial, there may be some variability in exactly how many days </w:t>
      </w:r>
      <w:r w:rsidR="00F47C60">
        <w:rPr>
          <w:lang w:val="en-US"/>
        </w:rPr>
        <w:t xml:space="preserve">after </w:t>
      </w:r>
      <w:r w:rsidR="00BB0B51">
        <w:rPr>
          <w:lang w:val="en-US"/>
        </w:rPr>
        <w:t>randomisation</w:t>
      </w:r>
      <w:r>
        <w:rPr>
          <w:lang w:val="en-US"/>
        </w:rPr>
        <w:t>, information on disease status is collected. This is acceptable and will be taken account of in the analyses and interpretation of results, the principle being that some information about post-</w:t>
      </w:r>
      <w:r w:rsidR="00BB0B51">
        <w:rPr>
          <w:lang w:val="en-US"/>
        </w:rPr>
        <w:t xml:space="preserve">randomisation </w:t>
      </w:r>
      <w:r>
        <w:rPr>
          <w:lang w:val="en-US"/>
        </w:rPr>
        <w:t>disease status is better than none.</w:t>
      </w:r>
    </w:p>
    <w:p w14:paraId="2C19CC45" w14:textId="77777777" w:rsidR="004F244C" w:rsidRDefault="004F244C" w:rsidP="00F123A0">
      <w:pPr>
        <w:rPr>
          <w:lang w:val="en-US"/>
        </w:rPr>
      </w:pPr>
    </w:p>
    <w:p w14:paraId="31DF498C" w14:textId="2521BD25" w:rsidR="003803A9" w:rsidRDefault="004F244C" w:rsidP="00F123A0">
      <w:r>
        <w:rPr>
          <w:lang w:val="en-US"/>
        </w:rPr>
        <w:t>Longer</w:t>
      </w:r>
      <w:r w:rsidR="00DB4029">
        <w:rPr>
          <w:lang w:val="en-US"/>
        </w:rPr>
        <w:t xml:space="preserve"> </w:t>
      </w:r>
      <w:r w:rsidR="00BB0B51">
        <w:rPr>
          <w:lang w:val="en-US"/>
        </w:rPr>
        <w:t xml:space="preserve">term </w:t>
      </w:r>
      <w:r w:rsidR="007D18B7">
        <w:rPr>
          <w:lang w:val="en-US"/>
        </w:rPr>
        <w:t xml:space="preserve">(up to 10 years) </w:t>
      </w:r>
      <w:r>
        <w:rPr>
          <w:lang w:val="en-US"/>
        </w:rPr>
        <w:t>follow-up will be sought</w:t>
      </w:r>
      <w:r w:rsidR="00086BC6">
        <w:rPr>
          <w:lang w:val="en-US"/>
        </w:rPr>
        <w:t xml:space="preserve"> </w:t>
      </w:r>
      <w:r>
        <w:rPr>
          <w:lang w:val="en-US"/>
        </w:rPr>
        <w:t>through linkage to electronic healthcare</w:t>
      </w:r>
      <w:r w:rsidR="00086BC6">
        <w:rPr>
          <w:lang w:val="en-US"/>
        </w:rPr>
        <w:t xml:space="preserve"> </w:t>
      </w:r>
      <w:r>
        <w:rPr>
          <w:lang w:val="en-US"/>
        </w:rPr>
        <w:t xml:space="preserve">records and </w:t>
      </w:r>
      <w:r>
        <w:t>medical databases including those held by NHS Digital</w:t>
      </w:r>
      <w:r w:rsidR="003B6701">
        <w:t>, Public Health England</w:t>
      </w:r>
      <w:r>
        <w:t xml:space="preserve"> and equivalent </w:t>
      </w:r>
      <w:r w:rsidRPr="002A5944">
        <w:t>bodies</w:t>
      </w:r>
      <w:r w:rsidR="003B6701" w:rsidRPr="002A5944">
        <w:t>, and to relevant research databases (e.g. UK Biobank, Genomics England)</w:t>
      </w:r>
      <w:r w:rsidRPr="002A5944">
        <w:t>.</w:t>
      </w:r>
      <w:r>
        <w:t xml:space="preserve"> </w:t>
      </w:r>
    </w:p>
    <w:p w14:paraId="30FB8F19" w14:textId="77777777" w:rsidR="00655943" w:rsidRPr="00D22701" w:rsidRDefault="00655943" w:rsidP="00F123A0"/>
    <w:p w14:paraId="4BF0D7F3" w14:textId="77777777" w:rsidR="004F244C" w:rsidRPr="00734153" w:rsidRDefault="004F244C" w:rsidP="00E0475A">
      <w:pPr>
        <w:pStyle w:val="Heading2"/>
      </w:pPr>
      <w:bookmarkStart w:id="229" w:name="_Toc34778082"/>
      <w:bookmarkStart w:id="230" w:name="_Toc34778137"/>
      <w:bookmarkStart w:id="231" w:name="_Toc34778286"/>
      <w:bookmarkStart w:id="232" w:name="_Toc34778340"/>
      <w:bookmarkStart w:id="233" w:name="_Toc34778393"/>
      <w:bookmarkStart w:id="234" w:name="_Toc34778473"/>
      <w:bookmarkStart w:id="235" w:name="_Toc34778528"/>
      <w:bookmarkStart w:id="236" w:name="_Toc34778584"/>
      <w:bookmarkStart w:id="237" w:name="_Toc34780062"/>
      <w:bookmarkStart w:id="238" w:name="_Toc34780326"/>
      <w:bookmarkStart w:id="239" w:name="_Toc34780456"/>
      <w:bookmarkStart w:id="240" w:name="_Toc34778083"/>
      <w:bookmarkStart w:id="241" w:name="_Toc34778138"/>
      <w:bookmarkStart w:id="242" w:name="_Toc34778287"/>
      <w:bookmarkStart w:id="243" w:name="_Toc34778341"/>
      <w:bookmarkStart w:id="244" w:name="_Toc34778394"/>
      <w:bookmarkStart w:id="245" w:name="_Toc34778474"/>
      <w:bookmarkStart w:id="246" w:name="_Toc34778529"/>
      <w:bookmarkStart w:id="247" w:name="_Toc34778585"/>
      <w:bookmarkStart w:id="248" w:name="_Toc34780063"/>
      <w:bookmarkStart w:id="249" w:name="_Toc34780327"/>
      <w:bookmarkStart w:id="250" w:name="_Toc34780457"/>
      <w:bookmarkStart w:id="251" w:name="_Toc34778084"/>
      <w:bookmarkStart w:id="252" w:name="_Toc34778139"/>
      <w:bookmarkStart w:id="253" w:name="_Toc34778288"/>
      <w:bookmarkStart w:id="254" w:name="_Toc34778342"/>
      <w:bookmarkStart w:id="255" w:name="_Toc34778395"/>
      <w:bookmarkStart w:id="256" w:name="_Toc34778475"/>
      <w:bookmarkStart w:id="257" w:name="_Toc34778530"/>
      <w:bookmarkStart w:id="258" w:name="_Toc34778586"/>
      <w:bookmarkStart w:id="259" w:name="_Toc34780064"/>
      <w:bookmarkStart w:id="260" w:name="_Toc34780328"/>
      <w:bookmarkStart w:id="261" w:name="_Toc34780458"/>
      <w:bookmarkStart w:id="262" w:name="_Ref34936252"/>
      <w:bookmarkStart w:id="263" w:name="_Toc37107295"/>
      <w:bookmarkStart w:id="264" w:name="_Toc38099251"/>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734153">
        <w:t>Withdrawal of consent</w:t>
      </w:r>
      <w:bookmarkEnd w:id="262"/>
      <w:bookmarkEnd w:id="263"/>
      <w:bookmarkEnd w:id="264"/>
    </w:p>
    <w:p w14:paraId="71996EC6" w14:textId="0EC0BF58" w:rsidR="004F244C" w:rsidRDefault="004F244C" w:rsidP="00F123A0">
      <w:r w:rsidRPr="00734153">
        <w:t xml:space="preserve">A decision by a participant that they no longer wish to continue receiving study treatment should </w:t>
      </w:r>
      <w:r w:rsidRPr="00734153">
        <w:rPr>
          <w:b/>
        </w:rPr>
        <w:t>not</w:t>
      </w:r>
      <w:r w:rsidRPr="00734153">
        <w:t xml:space="preserve"> be considered to be a withdrawal of consent for follow-up. However, participants 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13795057" w14:textId="69CB81A6" w:rsidR="0088383F" w:rsidRDefault="0088383F" w:rsidP="00F123A0"/>
    <w:p w14:paraId="40ABFB77" w14:textId="47888B3C"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154110D3" w14:textId="77777777" w:rsidR="00B77E8D" w:rsidRDefault="00B77E8D" w:rsidP="00655943">
      <w:pPr>
        <w:autoSpaceDE/>
        <w:autoSpaceDN/>
        <w:adjustRightInd/>
        <w:contextualSpacing w:val="0"/>
        <w:jc w:val="left"/>
      </w:pPr>
    </w:p>
    <w:p w14:paraId="1FFB0B83" w14:textId="79751F31" w:rsidR="00C7102C" w:rsidRDefault="00C7102C">
      <w:pPr>
        <w:autoSpaceDE/>
        <w:autoSpaceDN/>
        <w:adjustRightInd/>
        <w:contextualSpacing w:val="0"/>
        <w:jc w:val="left"/>
        <w:rPr>
          <w:lang w:val="en-US"/>
        </w:rPr>
      </w:pPr>
      <w:del w:id="265" w:author="Richard Haynes" w:date="2020-04-24T12:09:00Z">
        <w:r w:rsidDel="008B7728">
          <w:rPr>
            <w:lang w:val="en-US"/>
          </w:rPr>
          <w:lastRenderedPageBreak/>
          <w:br w:type="page"/>
        </w:r>
      </w:del>
    </w:p>
    <w:p w14:paraId="66E1ED23" w14:textId="2187449E" w:rsidR="004B65DD" w:rsidRPr="00734153" w:rsidRDefault="004B65DD" w:rsidP="00F123A0">
      <w:pPr>
        <w:pStyle w:val="StyleHeading1Linespacingsingle"/>
        <w:numPr>
          <w:ilvl w:val="0"/>
          <w:numId w:val="2"/>
        </w:numPr>
      </w:pPr>
      <w:bookmarkStart w:id="266" w:name="_Toc34778086"/>
      <w:bookmarkStart w:id="267" w:name="_Toc34778141"/>
      <w:bookmarkStart w:id="268" w:name="_Toc34778290"/>
      <w:bookmarkStart w:id="269" w:name="_Toc34778344"/>
      <w:bookmarkStart w:id="270" w:name="_Toc34778397"/>
      <w:bookmarkStart w:id="271" w:name="_Toc34778477"/>
      <w:bookmarkStart w:id="272" w:name="_Toc34778532"/>
      <w:bookmarkStart w:id="273" w:name="_Toc34778588"/>
      <w:bookmarkStart w:id="274" w:name="_Toc34780066"/>
      <w:bookmarkStart w:id="275" w:name="_Toc34780330"/>
      <w:bookmarkStart w:id="276" w:name="_Toc34780460"/>
      <w:bookmarkStart w:id="277" w:name="_Toc34778088"/>
      <w:bookmarkStart w:id="278" w:name="_Toc34778143"/>
      <w:bookmarkStart w:id="279" w:name="_Toc34778292"/>
      <w:bookmarkStart w:id="280" w:name="_Toc34778346"/>
      <w:bookmarkStart w:id="281" w:name="_Toc34778399"/>
      <w:bookmarkStart w:id="282" w:name="_Toc34778479"/>
      <w:bookmarkStart w:id="283" w:name="_Toc34778534"/>
      <w:bookmarkStart w:id="284" w:name="_Toc34778590"/>
      <w:bookmarkStart w:id="285" w:name="_Toc34780068"/>
      <w:bookmarkStart w:id="286" w:name="_Toc34780332"/>
      <w:bookmarkStart w:id="287" w:name="_Toc34780462"/>
      <w:bookmarkStart w:id="288" w:name="_Toc34778089"/>
      <w:bookmarkStart w:id="289" w:name="_Toc34778144"/>
      <w:bookmarkStart w:id="290" w:name="_Toc34778293"/>
      <w:bookmarkStart w:id="291" w:name="_Toc34778347"/>
      <w:bookmarkStart w:id="292" w:name="_Toc34778400"/>
      <w:bookmarkStart w:id="293" w:name="_Toc34778480"/>
      <w:bookmarkStart w:id="294" w:name="_Toc34778535"/>
      <w:bookmarkStart w:id="295" w:name="_Toc34778591"/>
      <w:bookmarkStart w:id="296" w:name="_Toc34780069"/>
      <w:bookmarkStart w:id="297" w:name="_Toc34780333"/>
      <w:bookmarkStart w:id="298" w:name="_Toc34780463"/>
      <w:bookmarkStart w:id="299" w:name="_Toc34778090"/>
      <w:bookmarkStart w:id="300" w:name="_Toc34778145"/>
      <w:bookmarkStart w:id="301" w:name="_Toc34778294"/>
      <w:bookmarkStart w:id="302" w:name="_Toc34778348"/>
      <w:bookmarkStart w:id="303" w:name="_Toc34778401"/>
      <w:bookmarkStart w:id="304" w:name="_Toc34778481"/>
      <w:bookmarkStart w:id="305" w:name="_Toc34778536"/>
      <w:bookmarkStart w:id="306" w:name="_Toc34778592"/>
      <w:bookmarkStart w:id="307" w:name="_Toc34780070"/>
      <w:bookmarkStart w:id="308" w:name="_Toc34780334"/>
      <w:bookmarkStart w:id="309" w:name="_Toc34780464"/>
      <w:bookmarkStart w:id="310" w:name="_Ref419466990"/>
      <w:bookmarkStart w:id="311" w:name="_Toc37107296"/>
      <w:bookmarkStart w:id="312" w:name="_Toc38099252"/>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734153">
        <w:lastRenderedPageBreak/>
        <w:t>Statistical analysis</w:t>
      </w:r>
      <w:bookmarkEnd w:id="310"/>
      <w:bookmarkEnd w:id="311"/>
      <w:bookmarkEnd w:id="312"/>
    </w:p>
    <w:p w14:paraId="6837CBBB" w14:textId="77777777" w:rsidR="00EB55A5" w:rsidRDefault="00EB55A5" w:rsidP="00D1558B">
      <w:pPr>
        <w:pStyle w:val="Default"/>
        <w:rPr>
          <w:sz w:val="22"/>
          <w:szCs w:val="22"/>
        </w:rPr>
      </w:pPr>
      <w:bookmarkStart w:id="313" w:name="_Ref242758982"/>
    </w:p>
    <w:p w14:paraId="4436A9A1" w14:textId="0FB1970D"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2F9186F0" w14:textId="77777777" w:rsidR="00D1558B" w:rsidRDefault="00D1558B" w:rsidP="00E0475A">
      <w:pPr>
        <w:pStyle w:val="Heading2"/>
      </w:pPr>
      <w:bookmarkStart w:id="314" w:name="_Toc37107297"/>
      <w:bookmarkStart w:id="315" w:name="_Toc38099253"/>
      <w:r>
        <w:t>Outcomes</w:t>
      </w:r>
      <w:bookmarkEnd w:id="314"/>
      <w:bookmarkEnd w:id="315"/>
    </w:p>
    <w:p w14:paraId="7CF268B2" w14:textId="632881E5"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first</w:t>
      </w:r>
      <w:r w:rsidR="00717229">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7AA767C0" w14:textId="77777777" w:rsidR="00D1558B" w:rsidRDefault="00D1558B" w:rsidP="00F123A0">
      <w:pPr>
        <w:rPr>
          <w:lang w:val="en-US"/>
        </w:rPr>
      </w:pPr>
    </w:p>
    <w:p w14:paraId="034430F5" w14:textId="7944F782"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727F60">
        <w:rPr>
          <w:lang w:val="en-US"/>
        </w:rPr>
        <w:t xml:space="preserve">the </w:t>
      </w:r>
      <w:r w:rsidRPr="00FF2DE0">
        <w:rPr>
          <w:lang w:val="en-US"/>
        </w:rPr>
        <w:t xml:space="preserve">need for (and duration of) </w:t>
      </w:r>
      <w:r w:rsidR="00A73E0A" w:rsidRPr="001B0EEE">
        <w:rPr>
          <w:color w:val="000000" w:themeColor="text1"/>
        </w:rPr>
        <w:t>ventilation</w:t>
      </w:r>
      <w:r w:rsidR="00364D7F">
        <w:rPr>
          <w:color w:val="000000" w:themeColor="text1"/>
        </w:rPr>
        <w:t>; and the need for renal replacement therapy</w:t>
      </w:r>
      <w:r w:rsidR="00BB0B51">
        <w:rPr>
          <w:lang w:val="en-US"/>
        </w:rPr>
        <w:t>.</w:t>
      </w:r>
    </w:p>
    <w:p w14:paraId="6A16D263" w14:textId="77777777" w:rsidR="00D1558B" w:rsidRDefault="00D1558B" w:rsidP="00F123A0">
      <w:pPr>
        <w:rPr>
          <w:lang w:val="en-US"/>
        </w:rPr>
      </w:pPr>
    </w:p>
    <w:p w14:paraId="08920054" w14:textId="6A4F7960" w:rsidR="00D1558B" w:rsidRDefault="00D1558B" w:rsidP="00F123A0">
      <w:pPr>
        <w:rPr>
          <w:lang w:val="en-US"/>
        </w:rPr>
      </w:pPr>
      <w:r w:rsidRPr="002A5944">
        <w:rPr>
          <w:lang w:val="en-US"/>
        </w:rPr>
        <w:t>Data from routine healthcare records (including linkage to medical databases held by organi</w:t>
      </w:r>
      <w:r w:rsidR="00BB0B51" w:rsidRPr="002A5944">
        <w:rPr>
          <w:lang w:val="en-US"/>
        </w:rPr>
        <w:t>s</w:t>
      </w:r>
      <w:r w:rsidRPr="002A5944">
        <w:rPr>
          <w:lang w:val="en-US"/>
        </w:rPr>
        <w:t>ations such as NHS Digital)</w:t>
      </w:r>
      <w:r w:rsidR="00E703DF" w:rsidRPr="002A5944">
        <w:rPr>
          <w:lang w:val="en-US"/>
        </w:rPr>
        <w:t xml:space="preserve"> and from relevant research studies (such as UK Biobank and Genomics England)</w:t>
      </w:r>
      <w:r w:rsidRPr="002A5944">
        <w:rPr>
          <w:lang w:val="en-US"/>
        </w:rPr>
        <w:t xml:space="preserve"> will allow subsidiary analyses of the effect of the study treatments on particular non-fatal events (e.g. ascertained through linkage to Hospital Episode Statistics)</w:t>
      </w:r>
      <w:r w:rsidR="00D22701" w:rsidRPr="002A5944">
        <w:rPr>
          <w:lang w:val="en-US"/>
        </w:rPr>
        <w:t xml:space="preserve">, </w:t>
      </w:r>
      <w:r w:rsidR="00D22701" w:rsidRPr="002A5944">
        <w:t>the influence of pre-existing major co-morbidity (e.g. diabetes, heart disease, lung disease, hepatic insufficiency, severe depression, severe kidney impairment, immunosuppression),</w:t>
      </w:r>
      <w:r w:rsidRPr="002A5944">
        <w:rPr>
          <w:lang w:val="en-US"/>
        </w:rPr>
        <w:t xml:space="preserve"> and longer</w:t>
      </w:r>
      <w:r w:rsidR="00086BC6" w:rsidRPr="002A5944">
        <w:rPr>
          <w:lang w:val="en-US"/>
        </w:rPr>
        <w:t>-</w:t>
      </w:r>
      <w:r w:rsidRPr="002A5944">
        <w:rPr>
          <w:lang w:val="en-US"/>
        </w:rPr>
        <w:t>term outcomes (e.g. 6 month survival)</w:t>
      </w:r>
      <w:r w:rsidR="00E703DF" w:rsidRPr="002A5944">
        <w:rPr>
          <w:lang w:val="en-US"/>
        </w:rPr>
        <w:t xml:space="preserve"> as well as in particular sub-categories of patient (e.g. by genotype</w:t>
      </w:r>
      <w:r w:rsidR="00336A40">
        <w:rPr>
          <w:lang w:val="en-US"/>
        </w:rPr>
        <w:t>, pregnancy</w:t>
      </w:r>
      <w:r w:rsidR="00E703DF" w:rsidRPr="002A5944">
        <w:rPr>
          <w:lang w:val="en-US"/>
        </w:rPr>
        <w:t>).</w:t>
      </w:r>
    </w:p>
    <w:p w14:paraId="00165A76" w14:textId="77777777" w:rsidR="00D1558B" w:rsidRDefault="00D1558B" w:rsidP="00F123A0"/>
    <w:p w14:paraId="259A83EF" w14:textId="17A0B323" w:rsidR="00D1558B" w:rsidRDefault="00D1558B" w:rsidP="00E0475A">
      <w:pPr>
        <w:pStyle w:val="Heading2"/>
      </w:pPr>
      <w:bookmarkStart w:id="316" w:name="_Toc37107298"/>
      <w:bookmarkStart w:id="317" w:name="_Toc38099254"/>
      <w:r>
        <w:t>Methods of analysis</w:t>
      </w:r>
      <w:bookmarkEnd w:id="316"/>
      <w:bookmarkEnd w:id="317"/>
    </w:p>
    <w:p w14:paraId="0E8A68B1" w14:textId="77777777" w:rsidR="00336A40" w:rsidRDefault="00DB5F0B" w:rsidP="00336A40">
      <w:r>
        <w:t xml:space="preserve">Comparisons will be made between all participants </w:t>
      </w:r>
      <w:r w:rsidR="00B92F95">
        <w:t xml:space="preserve">randomised </w:t>
      </w:r>
      <w:r>
        <w:t xml:space="preserve">to the different treatment arms, </w:t>
      </w:r>
      <w:r w:rsidRPr="00734153">
        <w:t>irrespective of whether they received their allocated treatment (</w:t>
      </w:r>
      <w:r>
        <w:t>“</w:t>
      </w:r>
      <w:r w:rsidRPr="00734153">
        <w:t>intention-to-treat</w:t>
      </w:r>
      <w:r>
        <w:t>”</w:t>
      </w:r>
      <w:r w:rsidRPr="00734153">
        <w:t xml:space="preserve"> analyses). </w:t>
      </w:r>
    </w:p>
    <w:p w14:paraId="533311D6" w14:textId="77777777" w:rsidR="00E25844" w:rsidRDefault="00E25844" w:rsidP="00336A40"/>
    <w:p w14:paraId="7DD80F81" w14:textId="34B8CA68" w:rsidR="00336A40"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336A40">
        <w:t xml:space="preserve">odds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 xml:space="preserve">death within 28 days of </w:t>
      </w:r>
      <w:r w:rsidR="00866BCB">
        <w:t xml:space="preserve">first </w:t>
      </w:r>
      <w:r w:rsidR="00336A40">
        <w:t>randomisation</w:t>
      </w:r>
      <w:r w:rsidR="008F69C6">
        <w:t>)</w:t>
      </w:r>
      <w:r w:rsidR="00336A40">
        <w:t>, discharge alive before 28 days will assume safety from the event (in the absence of additional data confirming otherwise).</w:t>
      </w:r>
    </w:p>
    <w:p w14:paraId="64D7B46F" w14:textId="77777777" w:rsidR="00336A40" w:rsidRDefault="00336A40" w:rsidP="00336A40"/>
    <w:p w14:paraId="2168E3FA" w14:textId="562132E6" w:rsidR="00626E73" w:rsidRDefault="00336A40" w:rsidP="001F3C6B">
      <w:r w:rsidRPr="00CD0535">
        <w:t xml:space="preserve">Pairwise comparisons will be made between each treatment arm and the </w:t>
      </w:r>
      <w:r>
        <w:t xml:space="preserve">no additional treatment </w:t>
      </w:r>
      <w:r w:rsidRPr="00CD0535">
        <w:t>arm</w:t>
      </w:r>
      <w:r>
        <w:t xml:space="preserve"> (reference group).</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626E73">
        <w:t xml:space="preserve">Adjustment for multiple treatment </w:t>
      </w:r>
      <w:r w:rsidR="00626E73">
        <w:lastRenderedPageBreak/>
        <w:t xml:space="preserve">comparisions due to the multi-arm design will be made using the Dunnett test. </w:t>
      </w:r>
      <w:r w:rsidR="00C84CA6">
        <w:t>All p-values will be 2-sided.</w:t>
      </w:r>
    </w:p>
    <w:p w14:paraId="15018BCB" w14:textId="77777777" w:rsidR="001F3C6B" w:rsidRDefault="001F3C6B" w:rsidP="001F3C6B"/>
    <w:p w14:paraId="273752A8" w14:textId="77777777" w:rsidR="00336A40" w:rsidRPr="00734153" w:rsidRDefault="00336A40" w:rsidP="00336A40">
      <w:r>
        <w:t>Pre-specified subgroup analysis will be conducted for the primary outcome using the statistical test for interaction (or test for trend where appropriate) for the following: disease severity; time since onset of symptoms; sex; age group)</w:t>
      </w:r>
      <w:r w:rsidRPr="00734153">
        <w:t xml:space="preserve">. </w:t>
      </w:r>
    </w:p>
    <w:p w14:paraId="65158D08" w14:textId="77777777" w:rsidR="003C4421" w:rsidRPr="00734153" w:rsidRDefault="003C4421" w:rsidP="00F123A0"/>
    <w:p w14:paraId="5A80D8E0" w14:textId="5DCF78D6" w:rsidR="00CA5601" w:rsidRDefault="00626E73" w:rsidP="00626E73">
      <w:r>
        <w:t>Further details will be fully described in the Statistical Analysis Plan.</w:t>
      </w:r>
    </w:p>
    <w:p w14:paraId="30BD00AB" w14:textId="012FB8AB" w:rsidR="00626E73" w:rsidRDefault="00626E73" w:rsidP="00626E73"/>
    <w:p w14:paraId="0838678C" w14:textId="16595A8C" w:rsidR="007F4D0E" w:rsidRDefault="00C71205" w:rsidP="00F123A0">
      <w:pPr>
        <w:pStyle w:val="StyleHeading1Linespacingsingle"/>
        <w:numPr>
          <w:ilvl w:val="0"/>
          <w:numId w:val="2"/>
        </w:numPr>
      </w:pPr>
      <w:bookmarkStart w:id="318" w:name="_Toc37770919"/>
      <w:bookmarkStart w:id="319" w:name="_Toc37771575"/>
      <w:bookmarkStart w:id="320" w:name="_Toc37107299"/>
      <w:bookmarkStart w:id="321" w:name="_Toc38099255"/>
      <w:bookmarkEnd w:id="318"/>
      <w:bookmarkEnd w:id="319"/>
      <w:r>
        <w:t>DATA and saFETy Monitoring</w:t>
      </w:r>
      <w:bookmarkEnd w:id="320"/>
      <w:bookmarkEnd w:id="321"/>
    </w:p>
    <w:p w14:paraId="7F54D249" w14:textId="2B258A86" w:rsidR="00295817" w:rsidRDefault="00295817" w:rsidP="00E0475A">
      <w:pPr>
        <w:pStyle w:val="Heading2"/>
      </w:pPr>
      <w:bookmarkStart w:id="322" w:name="_Ref34892690"/>
      <w:bookmarkStart w:id="323" w:name="_Toc37107300"/>
      <w:bookmarkStart w:id="324" w:name="_Toc38099256"/>
      <w:r>
        <w:t>Recording Suspected Serious Adverse Reactions</w:t>
      </w:r>
      <w:bookmarkEnd w:id="322"/>
      <w:bookmarkEnd w:id="323"/>
      <w:bookmarkEnd w:id="324"/>
    </w:p>
    <w:p w14:paraId="7A98C39B" w14:textId="03E05B06"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p>
    <w:p w14:paraId="00C0AC25" w14:textId="77777777" w:rsidR="007F4D0E" w:rsidRPr="007F4D0E" w:rsidRDefault="007F4D0E" w:rsidP="00F123A0">
      <w:pPr>
        <w:rPr>
          <w:lang w:val="en-US"/>
        </w:rPr>
      </w:pPr>
    </w:p>
    <w:p w14:paraId="68B7FE6D" w14:textId="58C50849"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3"/>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5E8AEEDF" w14:textId="77777777" w:rsidR="007F4D0E" w:rsidRDefault="007F4D0E" w:rsidP="00F123A0"/>
    <w:p w14:paraId="6F654288" w14:textId="775FF2D7" w:rsidR="00E86E55" w:rsidRDefault="007F4D0E" w:rsidP="00F123A0">
      <w:r>
        <w:t xml:space="preserve">All </w:t>
      </w:r>
      <w:r w:rsidR="001A4D9F">
        <w:t>Suspected Serious Adverse Reactions</w:t>
      </w:r>
      <w:r>
        <w:t xml:space="preserve"> </w:t>
      </w:r>
      <w:r w:rsidRPr="00935BA5">
        <w:t xml:space="preserve">should be reported </w:t>
      </w:r>
      <w:r>
        <w:t>by telephone to the Central Coordinating Office and recorded on the study IT system immediately</w:t>
      </w:r>
      <w:r w:rsidRPr="00935BA5">
        <w:t>.</w:t>
      </w:r>
      <w:r w:rsidR="00E86E55" w:rsidRPr="00734153" w:rsidDel="00295817">
        <w:t xml:space="preserve"> </w:t>
      </w:r>
      <w:bookmarkStart w:id="325" w:name="_Toc34778488"/>
      <w:bookmarkStart w:id="326" w:name="_Toc34778543"/>
      <w:bookmarkStart w:id="327" w:name="_Toc34778599"/>
      <w:bookmarkStart w:id="328" w:name="_Toc34780077"/>
      <w:bookmarkStart w:id="329" w:name="_Toc34778097"/>
      <w:bookmarkStart w:id="330" w:name="_Toc34778152"/>
      <w:bookmarkStart w:id="331" w:name="_Toc34778301"/>
      <w:bookmarkStart w:id="332" w:name="_Toc34778355"/>
      <w:bookmarkStart w:id="333" w:name="_Toc34778408"/>
      <w:bookmarkStart w:id="334" w:name="_Toc34778489"/>
      <w:bookmarkStart w:id="335" w:name="_Toc34778544"/>
      <w:bookmarkStart w:id="336" w:name="_Toc34778600"/>
      <w:bookmarkStart w:id="337" w:name="_Toc34780078"/>
      <w:bookmarkStart w:id="338" w:name="_Toc34778490"/>
      <w:bookmarkStart w:id="339" w:name="_Toc34778545"/>
      <w:bookmarkStart w:id="340" w:name="_Toc34778601"/>
      <w:bookmarkStart w:id="341" w:name="_Toc34780079"/>
      <w:bookmarkStart w:id="342" w:name="_Toc135020171"/>
      <w:bookmarkEnd w:id="31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1CABFA39" w14:textId="77777777" w:rsidR="00E86E55" w:rsidRDefault="00E86E55" w:rsidP="00F123A0"/>
    <w:p w14:paraId="28935B9F" w14:textId="49150CE7" w:rsidR="00E86E55" w:rsidRDefault="00E86E55" w:rsidP="00E0475A">
      <w:pPr>
        <w:pStyle w:val="Heading2"/>
      </w:pPr>
      <w:bookmarkStart w:id="343" w:name="_Toc37107301"/>
      <w:bookmarkStart w:id="344" w:name="_Toc38099257"/>
      <w:r>
        <w:t>Central assessment and onward reporting of SUSARs</w:t>
      </w:r>
      <w:bookmarkEnd w:id="343"/>
      <w:bookmarkEnd w:id="344"/>
    </w:p>
    <w:p w14:paraId="185A654B" w14:textId="77777777" w:rsidR="001A4D9F" w:rsidRDefault="001A4D9F" w:rsidP="00F123A0">
      <w:pPr>
        <w:rPr>
          <w:lang w:val="en-US"/>
        </w:rPr>
      </w:pPr>
    </w:p>
    <w:p w14:paraId="4FDC6391" w14:textId="30B3E7BD"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54E49ED8" w14:textId="77777777" w:rsidR="00121D5D" w:rsidRPr="002A5944" w:rsidRDefault="00121D5D" w:rsidP="00F123A0">
      <w:pPr>
        <w:rPr>
          <w:lang w:val="en-US"/>
        </w:rPr>
      </w:pPr>
    </w:p>
    <w:p w14:paraId="61AEB742" w14:textId="00CDFAE1" w:rsidR="00121D5D" w:rsidRPr="002A5944" w:rsidRDefault="00121D5D" w:rsidP="00F123A0">
      <w:r w:rsidRPr="002A5944">
        <w:t>The focus of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06B9434F" w14:textId="77777777" w:rsidR="00121D5D" w:rsidRPr="002A5944" w:rsidRDefault="00121D5D" w:rsidP="00F123A0"/>
    <w:p w14:paraId="0C57E97F" w14:textId="77777777" w:rsidR="00121D5D" w:rsidRPr="002A5944" w:rsidRDefault="00121D5D" w:rsidP="00F123A0">
      <w:pPr>
        <w:pStyle w:val="ListParagraph"/>
        <w:numPr>
          <w:ilvl w:val="0"/>
          <w:numId w:val="13"/>
        </w:numPr>
      </w:pPr>
      <w:r w:rsidRPr="002A5944">
        <w:t>Events which are the consequence of COVID-19; and</w:t>
      </w:r>
    </w:p>
    <w:p w14:paraId="23A55EAB" w14:textId="4DEB2A1A" w:rsidR="00121D5D" w:rsidRPr="002A5944" w:rsidRDefault="00121D5D" w:rsidP="00F123A0">
      <w:pPr>
        <w:pStyle w:val="ListParagraph"/>
        <w:numPr>
          <w:ilvl w:val="0"/>
          <w:numId w:val="13"/>
        </w:numPr>
      </w:pPr>
      <w:r w:rsidRPr="002A5944">
        <w:lastRenderedPageBreak/>
        <w:t xml:space="preserve">Common events </w:t>
      </w:r>
      <w:r w:rsidR="00DB5F0B" w:rsidRPr="002A5944">
        <w:t>which are the consequence of conditions preceding randomi</w:t>
      </w:r>
      <w:r w:rsidR="00B92F95">
        <w:t>s</w:t>
      </w:r>
      <w:r w:rsidR="00DB5F0B" w:rsidRPr="002A5944">
        <w:t>ation</w:t>
      </w:r>
      <w:r w:rsidRPr="002A5944">
        <w:t>.</w:t>
      </w:r>
    </w:p>
    <w:p w14:paraId="1A2D7C12" w14:textId="77777777" w:rsidR="00121D5D" w:rsidRPr="002A5944" w:rsidRDefault="00121D5D" w:rsidP="00F123A0"/>
    <w:p w14:paraId="32017A48"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BCE6C8" w14:textId="77777777" w:rsidR="00121D5D" w:rsidRPr="002A5944" w:rsidRDefault="00121D5D" w:rsidP="00F123A0"/>
    <w:p w14:paraId="52EE8390" w14:textId="567CC485"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2FBE45F6" w14:textId="77777777" w:rsidR="00AE7268" w:rsidRDefault="00AE7268" w:rsidP="00F123A0">
      <w:pPr>
        <w:rPr>
          <w:lang w:val="en-US"/>
        </w:rPr>
      </w:pPr>
    </w:p>
    <w:p w14:paraId="318EAF1C" w14:textId="5A22EECE" w:rsidR="00E95A88" w:rsidDel="008F7F24" w:rsidRDefault="00E95A88" w:rsidP="00E0475A">
      <w:pPr>
        <w:pStyle w:val="Heading2"/>
      </w:pPr>
      <w:bookmarkStart w:id="345" w:name="_Toc37107302"/>
      <w:bookmarkStart w:id="346" w:name="_Toc38099258"/>
      <w:r w:rsidRPr="00734153" w:rsidDel="008F7F24">
        <w:t xml:space="preserve">Recording </w:t>
      </w:r>
      <w:r w:rsidDel="008F7F24">
        <w:t>other Adverse Events</w:t>
      </w:r>
      <w:bookmarkEnd w:id="345"/>
      <w:bookmarkEnd w:id="346"/>
    </w:p>
    <w:p w14:paraId="44DE8A43" w14:textId="1FF2171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887AD1">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D02D7C1" w14:textId="77777777" w:rsidR="004B65DD" w:rsidRPr="00734153" w:rsidRDefault="004B65DD" w:rsidP="00F123A0">
      <w:bookmarkStart w:id="347" w:name="_Toc514709855"/>
      <w:bookmarkStart w:id="348" w:name="_Toc514756016"/>
      <w:bookmarkStart w:id="349" w:name="_Toc514773832"/>
      <w:bookmarkStart w:id="350" w:name="_Toc514776538"/>
      <w:bookmarkStart w:id="351" w:name="_Toc514939412"/>
      <w:bookmarkStart w:id="352" w:name="_Toc514947223"/>
      <w:bookmarkStart w:id="353" w:name="_Toc515001195"/>
      <w:bookmarkStart w:id="354" w:name="_Toc34303402"/>
      <w:bookmarkStart w:id="355" w:name="_Toc514709856"/>
      <w:bookmarkStart w:id="356" w:name="_Toc514756017"/>
      <w:bookmarkStart w:id="357" w:name="_Toc514773833"/>
      <w:bookmarkStart w:id="358" w:name="_Toc514776539"/>
      <w:bookmarkStart w:id="359" w:name="_Toc514939413"/>
      <w:bookmarkStart w:id="360" w:name="_Toc514947224"/>
      <w:bookmarkStart w:id="361" w:name="_Toc515001196"/>
      <w:bookmarkStart w:id="362" w:name="_Toc34303403"/>
      <w:bookmarkStart w:id="363" w:name="_Toc502695956"/>
      <w:bookmarkStart w:id="364" w:name="_Toc502696245"/>
      <w:bookmarkStart w:id="365" w:name="_Toc503430774"/>
      <w:bookmarkEnd w:id="342"/>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111BBA38" w14:textId="2DB8BDC7" w:rsidR="004B65DD" w:rsidRPr="00734153" w:rsidRDefault="00123202" w:rsidP="00E0475A">
      <w:pPr>
        <w:pStyle w:val="Heading2"/>
      </w:pPr>
      <w:bookmarkStart w:id="366" w:name="_Toc247076032"/>
      <w:bookmarkStart w:id="367" w:name="_Toc247076034"/>
      <w:bookmarkStart w:id="368" w:name="_Toc247076037"/>
      <w:bookmarkStart w:id="369" w:name="_Toc247076039"/>
      <w:bookmarkStart w:id="370" w:name="_Toc135020176"/>
      <w:bookmarkStart w:id="371" w:name="_Ref247430832"/>
      <w:bookmarkStart w:id="372" w:name="_Ref490814834"/>
      <w:bookmarkStart w:id="373" w:name="_Ref491115124"/>
      <w:bookmarkStart w:id="374" w:name="_Toc37107303"/>
      <w:bookmarkStart w:id="375" w:name="_Toc38099259"/>
      <w:bookmarkEnd w:id="366"/>
      <w:bookmarkEnd w:id="367"/>
      <w:bookmarkEnd w:id="368"/>
      <w:bookmarkEnd w:id="369"/>
      <w:r>
        <w:t>R</w:t>
      </w:r>
      <w:r w:rsidR="004B65DD" w:rsidRPr="00734153">
        <w:t xml:space="preserve">ole of the </w:t>
      </w:r>
      <w:bookmarkEnd w:id="370"/>
      <w:bookmarkEnd w:id="371"/>
      <w:bookmarkEnd w:id="372"/>
      <w:bookmarkEnd w:id="373"/>
      <w:r w:rsidR="00E55C01">
        <w:t>D</w:t>
      </w:r>
      <w:r w:rsidR="00E86E55">
        <w:t>ata Monitoring Committee (DM</w:t>
      </w:r>
      <w:r w:rsidR="00E55C01">
        <w:t>C</w:t>
      </w:r>
      <w:r w:rsidR="00E86E55">
        <w:t>)</w:t>
      </w:r>
      <w:bookmarkEnd w:id="374"/>
      <w:bookmarkEnd w:id="375"/>
    </w:p>
    <w:p w14:paraId="6225CB51"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5EF5D6F0" w14:textId="77777777" w:rsidR="00834413" w:rsidRDefault="00834413" w:rsidP="00F123A0"/>
    <w:p w14:paraId="1E3A911E" w14:textId="0036EBCC" w:rsidR="00834413" w:rsidRPr="003D4AC6"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1AB76F80" w14:textId="77777777" w:rsidR="00DC2E51" w:rsidRDefault="00DC2E51" w:rsidP="00F123A0"/>
    <w:p w14:paraId="31DB96BE" w14:textId="62CBDD28" w:rsidR="00DC2E51" w:rsidRDefault="00DC2E51" w:rsidP="00E0475A">
      <w:pPr>
        <w:pStyle w:val="Heading2"/>
      </w:pPr>
      <w:bookmarkStart w:id="376" w:name="_Toc37107304"/>
      <w:bookmarkStart w:id="377" w:name="_Toc38099260"/>
      <w:r>
        <w:t>Blinding</w:t>
      </w:r>
      <w:bookmarkEnd w:id="376"/>
      <w:bookmarkEnd w:id="377"/>
    </w:p>
    <w:p w14:paraId="3742613A" w14:textId="54077DB5"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or members of the Steering Committee (unless the DMC advises otherwise).</w:t>
      </w:r>
      <w:r w:rsidR="00DB5F0B" w:rsidRPr="00734153" w:rsidDel="00DB5F0B">
        <w:t xml:space="preserve"> </w:t>
      </w:r>
    </w:p>
    <w:p w14:paraId="11C18A93" w14:textId="46E7353C" w:rsidR="003D4AC6" w:rsidRDefault="003D4AC6" w:rsidP="00F123A0"/>
    <w:p w14:paraId="7FB0291E" w14:textId="3CB96B85" w:rsidR="00C7102C" w:rsidDel="008B7728" w:rsidRDefault="00C7102C">
      <w:pPr>
        <w:autoSpaceDE/>
        <w:autoSpaceDN/>
        <w:adjustRightInd/>
        <w:contextualSpacing w:val="0"/>
        <w:jc w:val="left"/>
        <w:rPr>
          <w:del w:id="378" w:author="Richard Haynes" w:date="2020-04-24T12:09:00Z"/>
        </w:rPr>
      </w:pPr>
      <w:r>
        <w:br w:type="page"/>
      </w:r>
    </w:p>
    <w:p w14:paraId="46622F8F" w14:textId="4F2BBB14" w:rsidR="00674F0D" w:rsidDel="008B7728" w:rsidRDefault="00674F0D" w:rsidP="008B7728">
      <w:pPr>
        <w:autoSpaceDE/>
        <w:autoSpaceDN/>
        <w:adjustRightInd/>
        <w:contextualSpacing w:val="0"/>
        <w:jc w:val="left"/>
        <w:rPr>
          <w:del w:id="379" w:author="Richard Haynes" w:date="2020-04-24T12:09:00Z"/>
        </w:rPr>
      </w:pPr>
    </w:p>
    <w:p w14:paraId="2DE8D74E" w14:textId="7D188FA4" w:rsidR="00295817" w:rsidRDefault="00295817" w:rsidP="00F123A0">
      <w:pPr>
        <w:pStyle w:val="StyleHeading1Linespacingsingle"/>
        <w:numPr>
          <w:ilvl w:val="0"/>
          <w:numId w:val="2"/>
        </w:numPr>
      </w:pPr>
      <w:bookmarkStart w:id="380" w:name="_Toc37770926"/>
      <w:bookmarkStart w:id="381" w:name="_Toc37771582"/>
      <w:bookmarkStart w:id="382" w:name="_Toc37770927"/>
      <w:bookmarkStart w:id="383" w:name="_Toc37771583"/>
      <w:bookmarkStart w:id="384" w:name="_Toc37107305"/>
      <w:bookmarkStart w:id="385" w:name="_Toc38099261"/>
      <w:bookmarkEnd w:id="380"/>
      <w:bookmarkEnd w:id="381"/>
      <w:bookmarkEnd w:id="382"/>
      <w:bookmarkEnd w:id="383"/>
      <w:r>
        <w:t>Quality Management</w:t>
      </w:r>
      <w:bookmarkEnd w:id="384"/>
      <w:bookmarkEnd w:id="385"/>
    </w:p>
    <w:p w14:paraId="2DB419CD" w14:textId="77777777" w:rsidR="00295817" w:rsidRDefault="00295817" w:rsidP="00F123A0"/>
    <w:p w14:paraId="258F0379" w14:textId="77777777" w:rsidR="00EB55A5" w:rsidRPr="00734153" w:rsidRDefault="00EB55A5" w:rsidP="00E0475A">
      <w:pPr>
        <w:pStyle w:val="Heading2"/>
      </w:pPr>
      <w:bookmarkStart w:id="386" w:name="_Toc37107306"/>
      <w:bookmarkStart w:id="387" w:name="_Toc38099262"/>
      <w:r>
        <w:t>Quality By Design Principles</w:t>
      </w:r>
      <w:bookmarkEnd w:id="386"/>
      <w:bookmarkEnd w:id="387"/>
    </w:p>
    <w:p w14:paraId="5AFEA0E5" w14:textId="45FA00DC"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756F5944" w14:textId="77777777" w:rsidR="00EB55A5" w:rsidRDefault="00EB55A5" w:rsidP="00F123A0"/>
    <w:p w14:paraId="4BC06B01" w14:textId="77777777" w:rsidR="00EB55A5" w:rsidRDefault="00EB55A5" w:rsidP="00F123A0">
      <w:r>
        <w:t>The critical factors that influence the ability to deliver these quality objectives are:</w:t>
      </w:r>
    </w:p>
    <w:p w14:paraId="2FD5F562" w14:textId="256196F4" w:rsidR="00EB55A5" w:rsidRDefault="00EB55A5" w:rsidP="00F123A0">
      <w:pPr>
        <w:pStyle w:val="ListParagraph"/>
        <w:numPr>
          <w:ilvl w:val="0"/>
          <w:numId w:val="15"/>
        </w:numPr>
      </w:pPr>
      <w:r>
        <w:t>to minimise the burden on busy clinicians working in</w:t>
      </w:r>
      <w:r w:rsidR="00DB5F0B">
        <w:t xml:space="preserve"> an</w:t>
      </w:r>
      <w:r>
        <w:t xml:space="preserve"> overstretched hospital</w:t>
      </w:r>
      <w:r w:rsidR="00DB5F0B">
        <w:t xml:space="preserve"> </w:t>
      </w:r>
      <w:r>
        <w:t>during a major epidemic</w:t>
      </w:r>
    </w:p>
    <w:p w14:paraId="3E337948"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57C0A056" w14:textId="7101C84F"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13D3F3A3"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45367960" w14:textId="77777777" w:rsidR="00EB55A5" w:rsidRDefault="00EB55A5" w:rsidP="00F123A0">
      <w:pPr>
        <w:pStyle w:val="ListParagraph"/>
        <w:numPr>
          <w:ilvl w:val="0"/>
          <w:numId w:val="15"/>
        </w:numPr>
      </w:pPr>
      <w:r>
        <w:t>to collect comprehensive information on the mortality and disease status</w:t>
      </w:r>
    </w:p>
    <w:p w14:paraId="55DB2473" w14:textId="77777777" w:rsidR="00EB55A5" w:rsidRDefault="00EB55A5" w:rsidP="00F123A0"/>
    <w:p w14:paraId="5312420B" w14:textId="2E2BD0B5"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0038FEAE" w14:textId="77777777" w:rsidR="00EB55A5" w:rsidRDefault="00EB55A5" w:rsidP="00F123A0"/>
    <w:p w14:paraId="7CED4730" w14:textId="77777777" w:rsidR="004B65DD" w:rsidRDefault="004B65DD" w:rsidP="00E0475A">
      <w:pPr>
        <w:pStyle w:val="Heading2"/>
      </w:pPr>
      <w:bookmarkStart w:id="388" w:name="_Toc36902929"/>
      <w:bookmarkStart w:id="389" w:name="_Toc36902930"/>
      <w:bookmarkStart w:id="390" w:name="_Toc135020178"/>
      <w:bookmarkStart w:id="391" w:name="_Toc37107307"/>
      <w:bookmarkStart w:id="392" w:name="_Toc38099263"/>
      <w:bookmarkEnd w:id="388"/>
      <w:bookmarkEnd w:id="389"/>
      <w:r w:rsidRPr="00734153">
        <w:t>Training and monitoring</w:t>
      </w:r>
      <w:bookmarkEnd w:id="390"/>
      <w:bookmarkEnd w:id="391"/>
      <w:bookmarkEnd w:id="392"/>
    </w:p>
    <w:p w14:paraId="35D1021C" w14:textId="30894736"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2E4AC7D0" w14:textId="77777777" w:rsidR="005619F4" w:rsidRPr="00734153" w:rsidRDefault="005619F4" w:rsidP="00F123A0"/>
    <w:p w14:paraId="05E02FA9" w14:textId="0DBEAE7D"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0491299C" w14:textId="77777777" w:rsidR="009A1841" w:rsidRPr="00734153" w:rsidRDefault="009A1841" w:rsidP="00F123A0"/>
    <w:p w14:paraId="4FF5F686" w14:textId="6D9CBCE1" w:rsidR="004B65DD" w:rsidRPr="00734153"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w:t>
      </w:r>
      <w:r w:rsidR="00AE7268">
        <w:lastRenderedPageBreak/>
        <w:t xml:space="preserve">exceptional circumstances, </w:t>
      </w:r>
      <w:r w:rsidR="00BD2587" w:rsidRPr="00734153">
        <w:t>t</w:t>
      </w:r>
      <w:r w:rsidR="004B65DD" w:rsidRPr="00734153">
        <w:t xml:space="preserve">he CCO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7F3FD0">
        <w:instrText xml:space="preserve"> ADDIN EN.CITE </w:instrText>
      </w:r>
      <w:r w:rsidR="007F3FD0">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7F3FD0">
        <w:instrText xml:space="preserve"> ADDIN EN.CITE.DATA </w:instrText>
      </w:r>
      <w:r w:rsidR="007F3FD0">
        <w:fldChar w:fldCharType="end"/>
      </w:r>
      <w:r w:rsidR="006202FE" w:rsidRPr="00734153">
        <w:fldChar w:fldCharType="separate"/>
      </w:r>
      <w:hyperlink w:anchor="_ENREF_2_8" w:tooltip="Venet, 2012 #52373" w:history="1">
        <w:r w:rsidR="00275491" w:rsidRPr="007F3FD0">
          <w:rPr>
            <w:noProof/>
            <w:vertAlign w:val="superscript"/>
          </w:rPr>
          <w:t>8</w:t>
        </w:r>
      </w:hyperlink>
      <w:r w:rsidR="007F3FD0" w:rsidRPr="007F3FD0">
        <w:rPr>
          <w:noProof/>
          <w:vertAlign w:val="superscript"/>
        </w:rPr>
        <w:t>,</w:t>
      </w:r>
      <w:hyperlink w:anchor="_ENREF_2_9" w:tooltip=", 2013 #52372" w:history="1">
        <w:r w:rsidR="00275491" w:rsidRPr="007F3FD0">
          <w:rPr>
            <w:noProof/>
            <w:vertAlign w:val="superscript"/>
          </w:rPr>
          <w:t>9</w:t>
        </w:r>
      </w:hyperlink>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 xml:space="preserve">No routine source data verification will take place. </w:t>
      </w:r>
      <w:bookmarkStart w:id="393" w:name="_Toc528139379"/>
    </w:p>
    <w:p w14:paraId="61BBD22A" w14:textId="77777777" w:rsidR="007F6901" w:rsidRDefault="007F6901" w:rsidP="00F123A0"/>
    <w:p w14:paraId="7362E04F" w14:textId="77777777" w:rsidR="009B64A3" w:rsidRDefault="009B64A3" w:rsidP="00E0475A">
      <w:pPr>
        <w:pStyle w:val="Heading2"/>
      </w:pPr>
      <w:bookmarkStart w:id="394" w:name="_Toc37107308"/>
      <w:bookmarkStart w:id="395" w:name="_Toc38099264"/>
      <w:r w:rsidRPr="00734153">
        <w:t>Data management</w:t>
      </w:r>
      <w:bookmarkEnd w:id="394"/>
      <w:bookmarkEnd w:id="395"/>
    </w:p>
    <w:p w14:paraId="334422E6" w14:textId="1D7DA9A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use </w:t>
      </w:r>
      <w:r>
        <w:t>be responsible for provision of the relevant web-based applications and for generation of data extracts for analyses</w:t>
      </w:r>
      <w:r w:rsidRPr="00734153">
        <w:t>.</w:t>
      </w:r>
    </w:p>
    <w:p w14:paraId="57FB901E" w14:textId="77777777" w:rsidR="009B64A3" w:rsidRPr="00734153" w:rsidRDefault="009B64A3" w:rsidP="00F123A0"/>
    <w:p w14:paraId="68D4C270" w14:textId="3106F5B5"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2_10" w:tooltip=", 2003 #52374" w:history="1">
        <w:r w:rsidR="00275491" w:rsidRPr="00734153">
          <w:fldChar w:fldCharType="begin"/>
        </w:r>
        <w:r w:rsidR="00275491">
          <w:instrText xml:space="preserve"> ADDIN EN.CITE &lt;EndNote&gt;&lt;Cite&gt;&lt;Year&gt;2003&lt;/Year&gt;&lt;RecNum&gt;52374&lt;/RecNum&gt;&lt;DisplayText&gt;&lt;style face="superscript"&gt;10&lt;/style&gt;&lt;/DisplayText&gt;&lt;record&gt;&lt;rec-number&gt;52374&lt;/rec-number&gt;&lt;foreign-keys&gt;&lt;key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275491" w:rsidRPr="00734153">
          <w:fldChar w:fldCharType="separate"/>
        </w:r>
        <w:r w:rsidR="00275491" w:rsidRPr="007F3FD0">
          <w:rPr>
            <w:noProof/>
            <w:vertAlign w:val="superscript"/>
          </w:rPr>
          <w:t>10</w:t>
        </w:r>
        <w:r w:rsidR="00275491" w:rsidRPr="00734153">
          <w:fldChar w:fldCharType="end"/>
        </w:r>
      </w:hyperlink>
      <w:r w:rsidRPr="00734153">
        <w:t xml:space="preserve"> Staff will have access restricted to the functionality and data that are appropriate for their role in the study.</w:t>
      </w:r>
    </w:p>
    <w:p w14:paraId="45341FF9" w14:textId="77777777" w:rsidR="009B64A3" w:rsidRPr="00734153" w:rsidRDefault="009B64A3" w:rsidP="00F123A0">
      <w:pPr>
        <w:rPr>
          <w:lang w:val="en-US"/>
        </w:rPr>
      </w:pPr>
    </w:p>
    <w:p w14:paraId="7BBB72C3" w14:textId="77777777" w:rsidR="009B64A3" w:rsidRDefault="009B64A3" w:rsidP="00E0475A">
      <w:pPr>
        <w:pStyle w:val="Heading2"/>
      </w:pPr>
      <w:bookmarkStart w:id="396" w:name="_Toc37107309"/>
      <w:bookmarkStart w:id="397" w:name="_Toc38099265"/>
      <w:r w:rsidRPr="00734153">
        <w:t>Source documents and archiving</w:t>
      </w:r>
      <w:bookmarkEnd w:id="396"/>
      <w:bookmarkEnd w:id="397"/>
    </w:p>
    <w:p w14:paraId="612EA4D7" w14:textId="140E48FE"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887AD1">
        <w:t>2.7</w:t>
      </w:r>
      <w:r w:rsidR="00BB04DD">
        <w:fldChar w:fldCharType="end"/>
      </w:r>
      <w:r w:rsidR="00BB04DD">
        <w:t>)</w:t>
      </w:r>
      <w:ins w:id="398" w:author="Richard Haynes" w:date="2020-04-23T12:37:00Z">
        <w:r w:rsidR="00FD7B1B">
          <w:t xml:space="preserve">, with the exception of children for whom such data must be stored until </w:t>
        </w:r>
      </w:ins>
      <w:ins w:id="399" w:author="Richard Haynes" w:date="2020-04-23T12:38:00Z">
        <w:r w:rsidR="00FD7B1B">
          <w:t>they reach 21 years old (due to the statute of limitations)</w:t>
        </w:r>
      </w:ins>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2EEBEC78" w14:textId="77777777" w:rsidR="00717229" w:rsidRPr="00734153" w:rsidRDefault="00717229" w:rsidP="00F123A0"/>
    <w:p w14:paraId="329FE85B" w14:textId="5E1A38CA" w:rsidR="00C71205" w:rsidRDefault="00C71205" w:rsidP="00F123A0">
      <w:pPr>
        <w:pStyle w:val="StyleHeading1Linespacingsingle"/>
        <w:numPr>
          <w:ilvl w:val="0"/>
          <w:numId w:val="2"/>
        </w:numPr>
      </w:pPr>
      <w:bookmarkStart w:id="400" w:name="_Toc37107310"/>
      <w:bookmarkStart w:id="401" w:name="_Toc38099266"/>
      <w:r>
        <w:t>Operational and administrative details</w:t>
      </w:r>
      <w:bookmarkEnd w:id="400"/>
      <w:bookmarkEnd w:id="401"/>
    </w:p>
    <w:p w14:paraId="44DF18DF" w14:textId="77777777" w:rsidR="00C71205" w:rsidRDefault="00C71205" w:rsidP="00F123A0"/>
    <w:p w14:paraId="7C47B54D" w14:textId="288684D0" w:rsidR="009B64A3" w:rsidRPr="00734153" w:rsidRDefault="009B64A3" w:rsidP="00E0475A">
      <w:pPr>
        <w:pStyle w:val="Heading2"/>
      </w:pPr>
      <w:bookmarkStart w:id="402" w:name="_Toc37107311"/>
      <w:bookmarkStart w:id="403" w:name="_Toc38099267"/>
      <w:r w:rsidRPr="00734153">
        <w:t xml:space="preserve">Sponsor and </w:t>
      </w:r>
      <w:r>
        <w:t>coordination</w:t>
      </w:r>
      <w:bookmarkEnd w:id="402"/>
      <w:bookmarkEnd w:id="403"/>
    </w:p>
    <w:p w14:paraId="0B492953" w14:textId="2DF89396"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The data will be collected, analysed and published independently of the source of funding. </w:t>
      </w:r>
    </w:p>
    <w:p w14:paraId="6EEB2402" w14:textId="77777777" w:rsidR="009B64A3" w:rsidRDefault="009B64A3" w:rsidP="00F123A0"/>
    <w:p w14:paraId="3327AEDB" w14:textId="0D79EA19" w:rsidR="000543BB" w:rsidRPr="00734153" w:rsidRDefault="000543BB" w:rsidP="00E0475A">
      <w:pPr>
        <w:pStyle w:val="Heading2"/>
      </w:pPr>
      <w:bookmarkStart w:id="404" w:name="_Toc37107312"/>
      <w:bookmarkStart w:id="405" w:name="_Toc38099268"/>
      <w:r>
        <w:lastRenderedPageBreak/>
        <w:t>Funding</w:t>
      </w:r>
      <w:bookmarkEnd w:id="404"/>
      <w:bookmarkEnd w:id="405"/>
    </w:p>
    <w:p w14:paraId="195B47C0" w14:textId="47B658F8"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Pr="000543BB">
        <w:t>Health Data Research UK, and the Medical Research Council Population Health Research Unit</w:t>
      </w:r>
      <w:r w:rsidR="003270BA">
        <w:t xml:space="preserve">, and NIHR </w:t>
      </w:r>
      <w:r w:rsidR="003270BA" w:rsidRPr="00364D7F">
        <w:t>Clinical Trials Unit Support Funding.</w:t>
      </w:r>
    </w:p>
    <w:p w14:paraId="2A14F938" w14:textId="77777777" w:rsidR="000543BB" w:rsidRDefault="000543BB" w:rsidP="00F123A0"/>
    <w:p w14:paraId="5A5C17C7" w14:textId="77777777" w:rsidR="000543BB" w:rsidRPr="00734153" w:rsidRDefault="000543BB" w:rsidP="00E0475A">
      <w:pPr>
        <w:pStyle w:val="Heading2"/>
      </w:pPr>
      <w:bookmarkStart w:id="406" w:name="_Toc37107313"/>
      <w:bookmarkStart w:id="407" w:name="_Toc38099269"/>
      <w:r w:rsidRPr="00734153">
        <w:t>Indemnity</w:t>
      </w:r>
      <w:bookmarkEnd w:id="406"/>
      <w:bookmarkEnd w:id="407"/>
    </w:p>
    <w:p w14:paraId="1A092076" w14:textId="77777777" w:rsidR="000543BB" w:rsidRDefault="000543BB" w:rsidP="00F123A0">
      <w:r>
        <w:t>The University has a specialist insurance policy in place which would operate in the event of any participant suffering harm as a result of their involvement in the research (Newline Underwriting Management Ltd, at Lloyd’s of London).  NHS indemnity operates in respect of the clinical treatment that is provided.</w:t>
      </w:r>
    </w:p>
    <w:p w14:paraId="6B2F094F" w14:textId="77777777" w:rsidR="000543BB" w:rsidRPr="00734153" w:rsidRDefault="000543BB" w:rsidP="00F123A0"/>
    <w:p w14:paraId="02F268AF" w14:textId="5DCF308A" w:rsidR="009B64A3" w:rsidRPr="00734153" w:rsidRDefault="009B64A3" w:rsidP="00E0475A">
      <w:pPr>
        <w:pStyle w:val="Heading2"/>
      </w:pPr>
      <w:bookmarkStart w:id="408" w:name="_Toc37107314"/>
      <w:bookmarkStart w:id="409" w:name="_Toc38099270"/>
      <w:r w:rsidRPr="00734153">
        <w:t>Local Clinical Centres</w:t>
      </w:r>
      <w:bookmarkEnd w:id="408"/>
      <w:bookmarkEnd w:id="409"/>
    </w:p>
    <w:p w14:paraId="1F3A3CDD" w14:textId="37F7575A" w:rsidR="009B64A3" w:rsidRDefault="009B64A3" w:rsidP="00F123A0">
      <w:r w:rsidRPr="00734153">
        <w:t xml:space="preserve">The study will </w:t>
      </w:r>
      <w:r w:rsidR="00153660">
        <w:t xml:space="preserve">be </w:t>
      </w:r>
      <w:r>
        <w:t>conducted at multiple hospitals (</w:t>
      </w:r>
      <w:r w:rsidRPr="00734153">
        <w:t>Local Clinical Centres</w:t>
      </w:r>
      <w:r>
        <w:t xml:space="preserve">) within the UK.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ins w:id="410" w:author="Richard Haynes" w:date="2020-04-18T10:37:00Z">
        <w:r w:rsidR="00DB6908">
          <w:t xml:space="preserve"> Where LCCs plan to recruit children the principal investigator will co-opt support from a local paediatrician </w:t>
        </w:r>
      </w:ins>
      <w:ins w:id="411" w:author="Faust S.N." w:date="2020-04-22T19:23:00Z">
        <w:r w:rsidR="00790FD7">
          <w:t xml:space="preserve">and/or neonatologists </w:t>
        </w:r>
      </w:ins>
      <w:ins w:id="412" w:author="Richard Haynes" w:date="2020-04-18T10:37:00Z">
        <w:r w:rsidR="00DB6908">
          <w:t xml:space="preserve">to oversee the management of children </w:t>
        </w:r>
      </w:ins>
      <w:ins w:id="413" w:author="Faust S.N." w:date="2020-04-22T19:23:00Z">
        <w:r w:rsidR="00790FD7">
          <w:t xml:space="preserve">and infants </w:t>
        </w:r>
      </w:ins>
      <w:ins w:id="414" w:author="Richard Haynes" w:date="2020-04-18T10:37:00Z">
        <w:r w:rsidR="00DB6908">
          <w:t>in the trial.</w:t>
        </w:r>
      </w:ins>
    </w:p>
    <w:p w14:paraId="6B349259" w14:textId="77777777" w:rsidR="009B64A3" w:rsidRPr="00734153" w:rsidRDefault="009B64A3" w:rsidP="00F123A0"/>
    <w:p w14:paraId="449FBF89" w14:textId="2F01732E" w:rsidR="004B65DD" w:rsidRPr="00734153" w:rsidRDefault="004B65DD" w:rsidP="00E0475A">
      <w:pPr>
        <w:pStyle w:val="Heading2"/>
      </w:pPr>
      <w:bookmarkStart w:id="415" w:name="_Toc34778609"/>
      <w:bookmarkStart w:id="416" w:name="_Toc34780093"/>
      <w:bookmarkStart w:id="417" w:name="_Toc34780353"/>
      <w:bookmarkStart w:id="418" w:name="_Toc34780483"/>
      <w:bookmarkStart w:id="419" w:name="_Toc135020179"/>
      <w:bookmarkStart w:id="420" w:name="_Toc37107315"/>
      <w:bookmarkStart w:id="421" w:name="_Toc38099271"/>
      <w:bookmarkEnd w:id="415"/>
      <w:bookmarkEnd w:id="416"/>
      <w:bookmarkEnd w:id="417"/>
      <w:bookmarkEnd w:id="418"/>
      <w:r w:rsidRPr="00734153">
        <w:t xml:space="preserve">Supply of study </w:t>
      </w:r>
      <w:bookmarkEnd w:id="393"/>
      <w:bookmarkEnd w:id="419"/>
      <w:r w:rsidR="00C71205">
        <w:t>treatment</w:t>
      </w:r>
      <w:r w:rsidR="006A79C3">
        <w:t>s</w:t>
      </w:r>
      <w:bookmarkEnd w:id="420"/>
      <w:bookmarkEnd w:id="421"/>
    </w:p>
    <w:p w14:paraId="71294B6C" w14:textId="21A58F7B" w:rsidR="006A79C3" w:rsidRDefault="006A79C3" w:rsidP="00F123A0">
      <w:r>
        <w:t>For l</w:t>
      </w:r>
      <w:r w:rsidRPr="006A79C3">
        <w:t xml:space="preserve">icensed treatments (e.g. Lopinavir-Ritonavir, </w:t>
      </w:r>
      <w:r w:rsidR="00F63146">
        <w:t>corticosteroids</w:t>
      </w:r>
      <w:r w:rsidR="006D5989">
        <w:t xml:space="preserve">, </w:t>
      </w:r>
      <w:r w:rsidR="00866BCB">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p>
    <w:p w14:paraId="04304707" w14:textId="77777777" w:rsidR="006A79C3" w:rsidRDefault="006A79C3" w:rsidP="00F123A0"/>
    <w:p w14:paraId="5E094124" w14:textId="498CF29A" w:rsidR="006A79C3" w:rsidRPr="006A79C3" w:rsidRDefault="006A79C3" w:rsidP="00F123A0">
      <w:r>
        <w:t>For unlicensed treatments</w:t>
      </w:r>
      <w:r w:rsidR="00655943">
        <w:t>,</w:t>
      </w:r>
      <w:r w:rsidR="00F63146">
        <w:t xml:space="preserve"> </w:t>
      </w:r>
      <w:r>
        <w:t>manufacture, packaging and delivery will be the responsibility of the pharmaceutical company</w:t>
      </w:r>
      <w:r w:rsidR="00655943">
        <w:t xml:space="preserve"> and Department of Health and Social Care</w:t>
      </w:r>
      <w:r>
        <w:t xml:space="preserve">. Treatment issue to </w:t>
      </w:r>
      <w:r w:rsidR="008A745F">
        <w:t xml:space="preserve">randomised </w:t>
      </w:r>
      <w:r>
        <w:t>participants will be in accordance with local practice (and may be in line with the processes required for routine prescriptions or compassionate use).</w:t>
      </w:r>
    </w:p>
    <w:p w14:paraId="10281D40" w14:textId="77777777" w:rsidR="002073A3" w:rsidRDefault="002073A3" w:rsidP="00F123A0"/>
    <w:p w14:paraId="6DF6D107" w14:textId="0D848BAF" w:rsidR="002073A3" w:rsidRPr="006A79C3" w:rsidRDefault="002073A3" w:rsidP="00F123A0">
      <w:r>
        <w:t>Study treatments will not be labelled beyond other than as required for routine clinical use. They will be stored alongside other routine medications with no additional monitoring. No accountability records will be kept beyond those used for routine prescriptions.</w:t>
      </w:r>
    </w:p>
    <w:p w14:paraId="767C0DBE" w14:textId="77777777" w:rsidR="002073A3" w:rsidRPr="00734153" w:rsidRDefault="002073A3" w:rsidP="00F123A0"/>
    <w:p w14:paraId="6DF6007E" w14:textId="15C46843" w:rsidR="005344A9" w:rsidRPr="00734153" w:rsidRDefault="005344A9" w:rsidP="00E0475A">
      <w:pPr>
        <w:pStyle w:val="Heading2"/>
      </w:pPr>
      <w:bookmarkStart w:id="422" w:name="_Toc34780096"/>
      <w:bookmarkStart w:id="423" w:name="_Toc34780356"/>
      <w:bookmarkStart w:id="424" w:name="_Toc34780486"/>
      <w:bookmarkStart w:id="425" w:name="_Toc34780097"/>
      <w:bookmarkStart w:id="426" w:name="_Toc34780357"/>
      <w:bookmarkStart w:id="427" w:name="_Toc34780487"/>
      <w:bookmarkStart w:id="428" w:name="_Toc34780099"/>
      <w:bookmarkStart w:id="429" w:name="_Toc34780359"/>
      <w:bookmarkStart w:id="430" w:name="_Toc34780489"/>
      <w:bookmarkStart w:id="431" w:name="_Toc34780100"/>
      <w:bookmarkStart w:id="432" w:name="_Toc34780360"/>
      <w:bookmarkStart w:id="433" w:name="_Toc34780490"/>
      <w:bookmarkStart w:id="434" w:name="_Toc514776555"/>
      <w:bookmarkStart w:id="435" w:name="_Toc514939429"/>
      <w:bookmarkStart w:id="436" w:name="_Toc514947240"/>
      <w:bookmarkStart w:id="437" w:name="_Toc514776556"/>
      <w:bookmarkStart w:id="438" w:name="_Toc514939430"/>
      <w:bookmarkStart w:id="439" w:name="_Toc514947241"/>
      <w:bookmarkStart w:id="440" w:name="_Toc34780101"/>
      <w:bookmarkStart w:id="441" w:name="_Toc34780361"/>
      <w:bookmarkStart w:id="442" w:name="_Toc34780491"/>
      <w:bookmarkStart w:id="443" w:name="_Toc34780102"/>
      <w:bookmarkStart w:id="444" w:name="_Toc34780362"/>
      <w:bookmarkStart w:id="445" w:name="_Toc34780492"/>
      <w:bookmarkStart w:id="446" w:name="_Toc34780105"/>
      <w:bookmarkStart w:id="447" w:name="_Toc34780365"/>
      <w:bookmarkStart w:id="448" w:name="_Toc34780495"/>
      <w:bookmarkStart w:id="449" w:name="_Toc34780107"/>
      <w:bookmarkStart w:id="450" w:name="_Toc34780367"/>
      <w:bookmarkStart w:id="451" w:name="_Toc34780497"/>
      <w:bookmarkStart w:id="452" w:name="_Toc34780108"/>
      <w:bookmarkStart w:id="453" w:name="_Toc34780368"/>
      <w:bookmarkStart w:id="454" w:name="_Toc34780498"/>
      <w:bookmarkStart w:id="455" w:name="_Toc34780110"/>
      <w:bookmarkStart w:id="456" w:name="_Toc34780370"/>
      <w:bookmarkStart w:id="457" w:name="_Toc34780500"/>
      <w:bookmarkStart w:id="458" w:name="_Toc34780111"/>
      <w:bookmarkStart w:id="459" w:name="_Toc34780371"/>
      <w:bookmarkStart w:id="460" w:name="_Toc34780501"/>
      <w:bookmarkStart w:id="461" w:name="_Toc34780112"/>
      <w:bookmarkStart w:id="462" w:name="_Toc34780372"/>
      <w:bookmarkStart w:id="463" w:name="_Toc34780502"/>
      <w:bookmarkStart w:id="464" w:name="_Toc37107316"/>
      <w:bookmarkStart w:id="465" w:name="_Toc38099272"/>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734153">
        <w:t>End of trial</w:t>
      </w:r>
      <w:bookmarkEnd w:id="464"/>
      <w:bookmarkEnd w:id="465"/>
    </w:p>
    <w:p w14:paraId="117DC415" w14:textId="17F8A818"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20D81918" w14:textId="77777777" w:rsidR="005344A9" w:rsidRPr="003328DE" w:rsidRDefault="005344A9" w:rsidP="00F123A0"/>
    <w:p w14:paraId="1D4781CA" w14:textId="77777777" w:rsidR="004B65DD" w:rsidRPr="003328DE" w:rsidRDefault="004B65DD" w:rsidP="00E0475A">
      <w:pPr>
        <w:pStyle w:val="Heading2"/>
      </w:pPr>
      <w:bookmarkStart w:id="466" w:name="_Toc261531375"/>
      <w:bookmarkStart w:id="467" w:name="_Toc261531376"/>
      <w:bookmarkStart w:id="468" w:name="_Toc528139386"/>
      <w:bookmarkStart w:id="469" w:name="_Toc135020188"/>
      <w:bookmarkStart w:id="470" w:name="_Toc37107317"/>
      <w:bookmarkStart w:id="471" w:name="_Toc38099273"/>
      <w:bookmarkEnd w:id="466"/>
      <w:bookmarkEnd w:id="467"/>
      <w:r w:rsidRPr="003328DE">
        <w:lastRenderedPageBreak/>
        <w:t>Publications</w:t>
      </w:r>
      <w:r w:rsidR="0083053F" w:rsidRPr="003328DE">
        <w:t xml:space="preserve"> and</w:t>
      </w:r>
      <w:r w:rsidRPr="003328DE">
        <w:t xml:space="preserve"> reports</w:t>
      </w:r>
      <w:bookmarkEnd w:id="468"/>
      <w:bookmarkEnd w:id="469"/>
      <w:bookmarkEnd w:id="470"/>
      <w:bookmarkEnd w:id="471"/>
    </w:p>
    <w:p w14:paraId="5B4AF494" w14:textId="33B95B58" w:rsidR="002A40E8" w:rsidRPr="00734153" w:rsidRDefault="004B65DD" w:rsidP="00F123A0">
      <w:r w:rsidRPr="003328DE">
        <w:t>The Steering Committee will be responsible</w:t>
      </w:r>
      <w:r w:rsidRPr="00734153">
        <w:t xml:space="preserve"> for drafting the main reports from the study and for review of any other reports.</w:t>
      </w:r>
      <w:r w:rsidR="00785F4F" w:rsidRPr="00734153">
        <w:t xml:space="preserve"> </w:t>
      </w:r>
      <w:r w:rsidR="002A40E8" w:rsidRPr="00734153">
        <w:t>In general, papers initiated by the 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6595B591" w14:textId="77777777" w:rsidR="004B65DD" w:rsidRPr="00734153" w:rsidRDefault="004B65DD" w:rsidP="00F123A0"/>
    <w:p w14:paraId="3B6379C8" w14:textId="77777777" w:rsidR="0083053F" w:rsidRPr="00734153" w:rsidRDefault="0083053F" w:rsidP="00F123A0">
      <w:r w:rsidRPr="00734153">
        <w:t xml:space="preserve">The Steering Committee will also </w:t>
      </w:r>
      <w:r w:rsidR="005741F6" w:rsidRPr="00734153">
        <w:t xml:space="preserve">establish </w:t>
      </w:r>
      <w:r w:rsidRPr="00734153">
        <w:t>a process by which proposals for additional publications (including from independent external researchers) are considered by the Steering Committee. The Steering Committee will facilitate the use of the study data and approval will not be unreasonably withheld. However, the 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Steering Committee will have the right to review and comment on any draft manuscripts prior to publication.</w:t>
      </w:r>
    </w:p>
    <w:p w14:paraId="7243BC07" w14:textId="77777777" w:rsidR="004B65DD" w:rsidRPr="00734153" w:rsidRDefault="004B65DD" w:rsidP="00F123A0"/>
    <w:p w14:paraId="2B915899" w14:textId="77777777" w:rsidR="0083053F" w:rsidRPr="00734153" w:rsidRDefault="0083053F" w:rsidP="00E0475A">
      <w:pPr>
        <w:pStyle w:val="Heading2"/>
      </w:pPr>
      <w:bookmarkStart w:id="472" w:name="_Toc37107318"/>
      <w:bookmarkStart w:id="473" w:name="_Toc38099274"/>
      <w:r w:rsidRPr="00734153">
        <w:t>Substudies</w:t>
      </w:r>
      <w:bookmarkEnd w:id="472"/>
      <w:bookmarkEnd w:id="473"/>
    </w:p>
    <w:p w14:paraId="0200A965" w14:textId="626CAE75" w:rsidR="002A40E8" w:rsidRDefault="004B65DD" w:rsidP="00F123A0">
      <w:r w:rsidRPr="00734153">
        <w:t xml:space="preserve">Proposals for substudies must be approved by the 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7E6DA6CD" w14:textId="67CE529A" w:rsidR="00E5671F" w:rsidRDefault="00E5671F" w:rsidP="00F123A0"/>
    <w:p w14:paraId="77087BFF" w14:textId="77777777" w:rsidR="004B65DD" w:rsidRPr="00B2198A" w:rsidRDefault="004B65DD" w:rsidP="00F123A0">
      <w:pPr>
        <w:pStyle w:val="StyleHeading1Linespacingsingle"/>
        <w:numPr>
          <w:ilvl w:val="0"/>
          <w:numId w:val="2"/>
        </w:numPr>
      </w:pPr>
      <w:bookmarkStart w:id="474" w:name="_Toc37771598"/>
      <w:bookmarkStart w:id="475" w:name="_Toc261531379"/>
      <w:bookmarkStart w:id="476" w:name="_Toc494539256"/>
      <w:bookmarkStart w:id="477" w:name="_Toc494539258"/>
      <w:bookmarkStart w:id="478" w:name="_Toc494539259"/>
      <w:bookmarkStart w:id="479" w:name="_Toc499039131"/>
      <w:bookmarkStart w:id="480" w:name="_Toc499041180"/>
      <w:bookmarkStart w:id="481" w:name="_Toc499141708"/>
      <w:bookmarkStart w:id="482" w:name="_Toc499141999"/>
      <w:bookmarkStart w:id="483" w:name="_Toc499144817"/>
      <w:bookmarkStart w:id="484" w:name="_Toc499039132"/>
      <w:bookmarkStart w:id="485" w:name="_Toc499041181"/>
      <w:bookmarkStart w:id="486" w:name="_Toc499141709"/>
      <w:bookmarkStart w:id="487" w:name="_Toc499142000"/>
      <w:bookmarkStart w:id="488" w:name="_Toc499144818"/>
      <w:bookmarkStart w:id="489" w:name="_Toc246777107"/>
      <w:bookmarkStart w:id="490" w:name="_Toc37107319"/>
      <w:bookmarkStart w:id="491" w:name="_Toc38099275"/>
      <w:bookmarkStart w:id="492" w:name="_Toc124158421"/>
      <w:bookmarkStart w:id="493" w:name="_Toc135020189"/>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B2198A">
        <w:t>REFERENCES</w:t>
      </w:r>
      <w:bookmarkEnd w:id="489"/>
      <w:bookmarkEnd w:id="490"/>
      <w:bookmarkEnd w:id="491"/>
    </w:p>
    <w:p w14:paraId="68F654BB" w14:textId="77777777" w:rsidR="00E5671F" w:rsidRPr="002278A3" w:rsidRDefault="00E5671F" w:rsidP="00F123A0">
      <w:pPr>
        <w:rPr>
          <w:lang w:val="en-US"/>
        </w:rPr>
      </w:pPr>
    </w:p>
    <w:p w14:paraId="43946F23" w14:textId="77777777" w:rsidR="00275491" w:rsidRPr="00192DA9" w:rsidRDefault="00E5671F" w:rsidP="00573138">
      <w:pPr>
        <w:pStyle w:val="EndNoteBibliography"/>
        <w:spacing w:after="240"/>
        <w:ind w:left="426" w:hanging="426"/>
        <w:rPr>
          <w:lang w:val="fr-FR"/>
        </w:rPr>
      </w:pPr>
      <w:r>
        <w:rPr>
          <w:szCs w:val="20"/>
        </w:rPr>
        <w:fldChar w:fldCharType="begin"/>
      </w:r>
      <w:r w:rsidRPr="00192DA9">
        <w:rPr>
          <w:szCs w:val="20"/>
          <w:lang w:val="de-DE"/>
        </w:rPr>
        <w:instrText xml:space="preserve"> ADDIN EN.SECTION.REFLIST </w:instrText>
      </w:r>
      <w:r>
        <w:rPr>
          <w:szCs w:val="20"/>
        </w:rPr>
        <w:fldChar w:fldCharType="separate"/>
      </w:r>
      <w:bookmarkStart w:id="494" w:name="_ENREF_2_1"/>
      <w:r w:rsidR="00275491" w:rsidRPr="00192DA9">
        <w:rPr>
          <w:lang w:val="de-DE"/>
        </w:rPr>
        <w:t>1.</w:t>
      </w:r>
      <w:r w:rsidR="00275491" w:rsidRPr="00192DA9">
        <w:rPr>
          <w:lang w:val="de-DE"/>
        </w:rPr>
        <w:tab/>
        <w:t xml:space="preserve">Zhu N, Zhang D, Wang W, et al. </w:t>
      </w:r>
      <w:r w:rsidR="00275491" w:rsidRPr="00275491">
        <w:t xml:space="preserve">A Novel Coronavirus from Patients with Pneumonia in China, 2019. </w:t>
      </w:r>
      <w:r w:rsidR="00275491" w:rsidRPr="00192DA9">
        <w:rPr>
          <w:lang w:val="fr-FR"/>
        </w:rPr>
        <w:t>N Engl J Med 2020.</w:t>
      </w:r>
      <w:bookmarkEnd w:id="494"/>
    </w:p>
    <w:p w14:paraId="18E23FD1" w14:textId="77777777" w:rsidR="00275491" w:rsidRPr="00275491" w:rsidRDefault="00275491" w:rsidP="00573138">
      <w:pPr>
        <w:pStyle w:val="EndNoteBibliography"/>
        <w:spacing w:after="240"/>
        <w:ind w:left="426" w:hanging="426"/>
      </w:pPr>
      <w:bookmarkStart w:id="495" w:name="_ENREF_2_2"/>
      <w:r w:rsidRPr="00192DA9">
        <w:rPr>
          <w:lang w:val="fr-FR"/>
        </w:rPr>
        <w:t>2.</w:t>
      </w:r>
      <w:r w:rsidRPr="00192DA9">
        <w:rPr>
          <w:lang w:val="fr-FR"/>
        </w:rPr>
        <w:tab/>
        <w:t xml:space="preserve">Huang C, Wang Y, Li X, et al. </w:t>
      </w:r>
      <w:r w:rsidRPr="00275491">
        <w:t>Clinical features of patients infected with 2019 novel coronavirus in Wuhan, China. Lancet 2020.</w:t>
      </w:r>
      <w:bookmarkEnd w:id="495"/>
    </w:p>
    <w:p w14:paraId="1369405F" w14:textId="77777777" w:rsidR="00275491" w:rsidRPr="00275491" w:rsidRDefault="00275491" w:rsidP="00573138">
      <w:pPr>
        <w:pStyle w:val="EndNoteBibliography"/>
        <w:spacing w:after="240"/>
        <w:ind w:left="426" w:hanging="426"/>
      </w:pPr>
      <w:bookmarkStart w:id="496" w:name="_ENREF_2_3"/>
      <w:r w:rsidRPr="00275491">
        <w:t>3.</w:t>
      </w:r>
      <w:r w:rsidRPr="00275491">
        <w:tab/>
        <w:t>Chen N, Zhou M, Dong X, et al. Epidemiological and clinical characteristics of 99 cases of 2019 novel coronavirus pneumonia in Wuhan, China: a descriptive study. Lancet 2020.</w:t>
      </w:r>
      <w:bookmarkEnd w:id="496"/>
    </w:p>
    <w:p w14:paraId="6C947C85" w14:textId="77777777" w:rsidR="00275491" w:rsidRPr="00275491" w:rsidRDefault="00275491" w:rsidP="00573138">
      <w:pPr>
        <w:pStyle w:val="EndNoteBibliography"/>
        <w:spacing w:after="240"/>
        <w:ind w:left="426" w:hanging="426"/>
      </w:pPr>
      <w:bookmarkStart w:id="497" w:name="_ENREF_2_4"/>
      <w:r w:rsidRPr="00275491">
        <w:t>4.</w:t>
      </w:r>
      <w:r w:rsidRPr="00275491">
        <w:tab/>
        <w:t>Wang D, Hu B, Hu C, et al. Clinical Characteristics of 138 Hospitalized Patients With 2019 Novel Coronavirus-Infected Pneumonia in Wuhan, China. JAMA 2020.</w:t>
      </w:r>
      <w:bookmarkEnd w:id="497"/>
    </w:p>
    <w:p w14:paraId="39A71EDD" w14:textId="77777777" w:rsidR="00275491" w:rsidRPr="00275491" w:rsidRDefault="00275491" w:rsidP="00573138">
      <w:pPr>
        <w:pStyle w:val="EndNoteBibliography"/>
        <w:spacing w:after="240"/>
        <w:ind w:left="426" w:hanging="426"/>
      </w:pPr>
      <w:bookmarkStart w:id="498" w:name="_ENREF_2_5"/>
      <w:r w:rsidRPr="00275491">
        <w:t>5.</w:t>
      </w:r>
      <w:r w:rsidRPr="00275491">
        <w:tab/>
        <w:t>Mehta P, McAuley DF, Brown M, et al. COVID-19: consider cytokine storm syndromes and immunosuppression. Lancet 2020;395:1033-4.</w:t>
      </w:r>
      <w:bookmarkEnd w:id="498"/>
    </w:p>
    <w:p w14:paraId="6DD16B3C" w14:textId="77777777" w:rsidR="00275491" w:rsidRPr="00275491" w:rsidRDefault="00275491" w:rsidP="00573138">
      <w:pPr>
        <w:pStyle w:val="EndNoteBibliography"/>
        <w:spacing w:after="240"/>
        <w:ind w:left="426" w:hanging="426"/>
      </w:pPr>
      <w:bookmarkStart w:id="499" w:name="_ENREF_2_6"/>
      <w:r w:rsidRPr="00275491">
        <w:t>6.</w:t>
      </w:r>
      <w:r w:rsidRPr="00275491">
        <w:tab/>
        <w:t>Ruan Q, Yang K, Wang W, Jiang L, Song J. Clinical predictors of mortality due to COVID-19 based on an analysis of data of 150 patients from Wuhan, China. Intensive Care Med 2020.</w:t>
      </w:r>
      <w:bookmarkEnd w:id="499"/>
    </w:p>
    <w:p w14:paraId="3C8440DF" w14:textId="77777777" w:rsidR="00275491" w:rsidRPr="00275491" w:rsidRDefault="00275491" w:rsidP="00573138">
      <w:pPr>
        <w:pStyle w:val="EndNoteBibliography"/>
        <w:spacing w:after="240"/>
        <w:ind w:left="426" w:hanging="426"/>
      </w:pPr>
      <w:bookmarkStart w:id="500" w:name="_ENREF_2_7"/>
      <w:r w:rsidRPr="00275491">
        <w:t>7.</w:t>
      </w:r>
      <w:r w:rsidRPr="00275491">
        <w:tab/>
        <w:t>Fei Z, Ting Y, Ronghui D, et al. Clinical course and risk factors for mortality of adult inpatients with COVID-19 in Wuhan, China: a retrospective cohort study. Lancet 2020.</w:t>
      </w:r>
      <w:bookmarkEnd w:id="500"/>
    </w:p>
    <w:p w14:paraId="3E41C6DA" w14:textId="3C9F9811" w:rsidR="00275491" w:rsidRPr="00275491" w:rsidRDefault="00275491" w:rsidP="00573138">
      <w:pPr>
        <w:pStyle w:val="EndNoteBibliography"/>
        <w:spacing w:after="240"/>
        <w:ind w:left="426" w:hanging="426"/>
      </w:pPr>
      <w:bookmarkStart w:id="501" w:name="_ENREF_2_8"/>
      <w:r w:rsidRPr="00275491">
        <w:t>8.</w:t>
      </w:r>
      <w:r w:rsidRPr="00275491">
        <w:tab/>
        <w:t>Venet D, Doffagne E, Burzykowski T, et al. A statistical approach to central monitoring of data quality in clinical trials. Clinical trials 2012;9:705-13.</w:t>
      </w:r>
      <w:bookmarkEnd w:id="501"/>
    </w:p>
    <w:p w14:paraId="25AE7619" w14:textId="51999A7E" w:rsidR="00275491" w:rsidRPr="00275491" w:rsidRDefault="00275491" w:rsidP="00573138">
      <w:pPr>
        <w:pStyle w:val="EndNoteBibliography"/>
        <w:spacing w:after="240"/>
        <w:ind w:left="426" w:hanging="426"/>
      </w:pPr>
      <w:bookmarkStart w:id="502" w:name="_ENREF_2_9"/>
      <w:r w:rsidRPr="00275491">
        <w:t>9.</w:t>
      </w:r>
      <w:r w:rsidRPr="00275491">
        <w:tab/>
        <w:t xml:space="preserve">U.S. Department of Health and Human Services Food and Drug Administration. Oversight of Clinical Investigations--A Risk-Based Approach to Monitoring. 2013. (Accessed 18 August 2017, at </w:t>
      </w:r>
      <w:hyperlink r:id="rId15" w:history="1">
        <w:r w:rsidRPr="00275491">
          <w:rPr>
            <w:rStyle w:val="Hyperlink"/>
            <w:rFonts w:cs="Arial"/>
          </w:rPr>
          <w:t>https://www.fda.gov/downloads/Drugs/GuidanceComplianceRegulatoryInformation/Guidances/UCM269919.pdf</w:t>
        </w:r>
      </w:hyperlink>
      <w:r w:rsidRPr="00275491">
        <w:t>.)</w:t>
      </w:r>
      <w:bookmarkEnd w:id="502"/>
    </w:p>
    <w:p w14:paraId="182A56A3" w14:textId="0CC8B735" w:rsidR="00275491" w:rsidRPr="00275491" w:rsidRDefault="00275491" w:rsidP="00573138">
      <w:pPr>
        <w:pStyle w:val="EndNoteBibliography"/>
        <w:ind w:left="426" w:hanging="426"/>
      </w:pPr>
      <w:bookmarkStart w:id="503" w:name="_ENREF_2_10"/>
      <w:r w:rsidRPr="00275491">
        <w:t>10.</w:t>
      </w:r>
      <w:r w:rsidRPr="00275491">
        <w:tab/>
        <w:t xml:space="preserve">U.S. Department of Health and Human Services Food and Drug Administration. Guidance for Industry Part 11, Electronic Records; Electronic Signatures — Scope and Application. 2003. (Accessed 18 August 2017, at </w:t>
      </w:r>
      <w:hyperlink r:id="rId16" w:history="1">
        <w:r w:rsidRPr="00275491">
          <w:rPr>
            <w:rStyle w:val="Hyperlink"/>
            <w:rFonts w:cs="Arial"/>
          </w:rPr>
          <w:t>https://www.fda.gov/downloads/RegulatoryInformation/Guidances/ucm125125.pdf</w:t>
        </w:r>
      </w:hyperlink>
      <w:r w:rsidRPr="00275491">
        <w:t xml:space="preserve"> )</w:t>
      </w:r>
      <w:bookmarkEnd w:id="503"/>
    </w:p>
    <w:p w14:paraId="5C7FE31A" w14:textId="465724C4" w:rsidR="00626E73" w:rsidRDefault="00E5671F" w:rsidP="00626E73">
      <w:r>
        <w:fldChar w:fldCharType="end"/>
      </w:r>
    </w:p>
    <w:p w14:paraId="28C06A49" w14:textId="36869137" w:rsidR="002465FC" w:rsidRDefault="002465FC">
      <w:pPr>
        <w:autoSpaceDE/>
        <w:autoSpaceDN/>
        <w:adjustRightInd/>
        <w:contextualSpacing w:val="0"/>
        <w:jc w:val="left"/>
      </w:pPr>
      <w:r>
        <w:lastRenderedPageBreak/>
        <w:br w:type="page"/>
      </w:r>
    </w:p>
    <w:p w14:paraId="637DBC20" w14:textId="77777777" w:rsidR="00FA37C6" w:rsidRDefault="00FA37C6" w:rsidP="00F123A0"/>
    <w:p w14:paraId="65FBA38A" w14:textId="36797563" w:rsidR="009A510F" w:rsidRDefault="009A510F" w:rsidP="00F123A0">
      <w:pPr>
        <w:pStyle w:val="StyleHeading1Linespacingsingle"/>
        <w:numPr>
          <w:ilvl w:val="0"/>
          <w:numId w:val="2"/>
        </w:numPr>
      </w:pPr>
      <w:bookmarkStart w:id="504" w:name="_Toc37107320"/>
      <w:bookmarkStart w:id="505" w:name="_Toc38099276"/>
      <w:r>
        <w:t>Version History</w:t>
      </w:r>
      <w:bookmarkEnd w:id="504"/>
      <w:bookmarkEnd w:id="505"/>
    </w:p>
    <w:p w14:paraId="01BDCFAF" w14:textId="77777777" w:rsidR="009A510F" w:rsidRDefault="009A510F" w:rsidP="00F123A0">
      <w:pPr>
        <w:rPr>
          <w:lang w:val="en-US"/>
        </w:rPr>
      </w:pPr>
    </w:p>
    <w:tbl>
      <w:tblPr>
        <w:tblStyle w:val="TableGrid"/>
        <w:tblW w:w="10251" w:type="dxa"/>
        <w:tblLook w:val="04A0" w:firstRow="1" w:lastRow="0" w:firstColumn="1" w:lastColumn="0" w:noHBand="0" w:noVBand="1"/>
      </w:tblPr>
      <w:tblGrid>
        <w:gridCol w:w="2177"/>
        <w:gridCol w:w="1759"/>
        <w:gridCol w:w="6315"/>
      </w:tblGrid>
      <w:tr w:rsidR="009A510F" w:rsidRPr="003C0B0B" w14:paraId="61417A90" w14:textId="77777777" w:rsidTr="002B2516">
        <w:tc>
          <w:tcPr>
            <w:tcW w:w="2177" w:type="dxa"/>
          </w:tcPr>
          <w:p w14:paraId="69D52B49" w14:textId="77777777" w:rsidR="009A510F" w:rsidRPr="003C0B0B" w:rsidRDefault="009A510F" w:rsidP="00F123A0">
            <w:pPr>
              <w:rPr>
                <w:lang w:val="en-US"/>
              </w:rPr>
            </w:pPr>
            <w:r w:rsidRPr="003C0B0B">
              <w:rPr>
                <w:lang w:val="en-US"/>
              </w:rPr>
              <w:t>Version number</w:t>
            </w:r>
          </w:p>
        </w:tc>
        <w:tc>
          <w:tcPr>
            <w:tcW w:w="1759" w:type="dxa"/>
          </w:tcPr>
          <w:p w14:paraId="31EA9100" w14:textId="77777777" w:rsidR="009A510F" w:rsidRPr="003C0B0B" w:rsidRDefault="009A510F" w:rsidP="00F123A0">
            <w:pPr>
              <w:rPr>
                <w:lang w:val="en-US"/>
              </w:rPr>
            </w:pPr>
            <w:r w:rsidRPr="003C0B0B">
              <w:rPr>
                <w:lang w:val="en-US"/>
              </w:rPr>
              <w:t>Date</w:t>
            </w:r>
          </w:p>
        </w:tc>
        <w:tc>
          <w:tcPr>
            <w:tcW w:w="6315" w:type="dxa"/>
          </w:tcPr>
          <w:p w14:paraId="0EC972B0" w14:textId="77777777" w:rsidR="009A510F" w:rsidRPr="003C0B0B" w:rsidRDefault="009A510F" w:rsidP="00F123A0">
            <w:pPr>
              <w:rPr>
                <w:lang w:val="en-US"/>
              </w:rPr>
            </w:pPr>
            <w:r w:rsidRPr="003C0B0B">
              <w:rPr>
                <w:lang w:val="en-US"/>
              </w:rPr>
              <w:t>Brief Description of Changes</w:t>
            </w:r>
          </w:p>
        </w:tc>
      </w:tr>
      <w:tr w:rsidR="009A510F" w14:paraId="36A16037" w14:textId="77777777" w:rsidTr="002B2516">
        <w:tc>
          <w:tcPr>
            <w:tcW w:w="2177" w:type="dxa"/>
          </w:tcPr>
          <w:p w14:paraId="2807E219" w14:textId="77777777" w:rsidR="009A510F" w:rsidRDefault="009A510F" w:rsidP="00F123A0">
            <w:pPr>
              <w:rPr>
                <w:lang w:val="en-US"/>
              </w:rPr>
            </w:pPr>
            <w:r>
              <w:rPr>
                <w:lang w:val="en-US"/>
              </w:rPr>
              <w:t>1.0</w:t>
            </w:r>
          </w:p>
        </w:tc>
        <w:tc>
          <w:tcPr>
            <w:tcW w:w="1759" w:type="dxa"/>
          </w:tcPr>
          <w:p w14:paraId="51798F41" w14:textId="77777777" w:rsidR="009A510F" w:rsidRDefault="009A510F" w:rsidP="00F123A0">
            <w:pPr>
              <w:rPr>
                <w:lang w:val="en-US"/>
              </w:rPr>
            </w:pPr>
            <w:r>
              <w:rPr>
                <w:lang w:val="en-US"/>
              </w:rPr>
              <w:t>13-Mar-2020</w:t>
            </w:r>
          </w:p>
        </w:tc>
        <w:tc>
          <w:tcPr>
            <w:tcW w:w="6315" w:type="dxa"/>
          </w:tcPr>
          <w:p w14:paraId="3F7996F7" w14:textId="77777777" w:rsidR="009A510F" w:rsidRDefault="009A510F" w:rsidP="00F123A0">
            <w:pPr>
              <w:rPr>
                <w:lang w:val="en-US"/>
              </w:rPr>
            </w:pPr>
            <w:r>
              <w:rPr>
                <w:lang w:val="en-US"/>
              </w:rPr>
              <w:t>Initial version</w:t>
            </w:r>
          </w:p>
        </w:tc>
      </w:tr>
      <w:tr w:rsidR="009A510F" w14:paraId="2C1BF7C6" w14:textId="77777777" w:rsidTr="002B2516">
        <w:tc>
          <w:tcPr>
            <w:tcW w:w="2177" w:type="dxa"/>
          </w:tcPr>
          <w:p w14:paraId="67F4F9B1" w14:textId="0E379D11" w:rsidR="009A510F" w:rsidRPr="00B2198A" w:rsidRDefault="009A510F" w:rsidP="00F123A0">
            <w:pPr>
              <w:rPr>
                <w:lang w:val="en-US"/>
              </w:rPr>
            </w:pPr>
            <w:r w:rsidRPr="00B2198A">
              <w:rPr>
                <w:lang w:val="en-US"/>
              </w:rPr>
              <w:t>2.0</w:t>
            </w:r>
          </w:p>
        </w:tc>
        <w:tc>
          <w:tcPr>
            <w:tcW w:w="1759" w:type="dxa"/>
          </w:tcPr>
          <w:p w14:paraId="3C1BE1BA" w14:textId="1519B53B" w:rsidR="009A510F" w:rsidRPr="00B2198A" w:rsidRDefault="00B2198A" w:rsidP="00F123A0">
            <w:pPr>
              <w:rPr>
                <w:lang w:val="en-US"/>
              </w:rPr>
            </w:pPr>
            <w:r>
              <w:rPr>
                <w:lang w:val="en-US"/>
              </w:rPr>
              <w:t>21</w:t>
            </w:r>
            <w:r w:rsidR="009A510F" w:rsidRPr="00B2198A">
              <w:rPr>
                <w:lang w:val="en-US"/>
              </w:rPr>
              <w:t>-Mar-2020</w:t>
            </w:r>
          </w:p>
        </w:tc>
        <w:tc>
          <w:tcPr>
            <w:tcW w:w="6315" w:type="dxa"/>
          </w:tcPr>
          <w:p w14:paraId="14AF8207" w14:textId="0B292128" w:rsidR="009A510F" w:rsidRDefault="009A510F" w:rsidP="00473FD0">
            <w:pPr>
              <w:rPr>
                <w:lang w:val="en-US"/>
              </w:rPr>
            </w:pPr>
            <w:r w:rsidRPr="00B2198A">
              <w:rPr>
                <w:lang w:val="en-US"/>
              </w:rPr>
              <w:t xml:space="preserve">Addition of </w:t>
            </w:r>
            <w:r w:rsidR="00473FD0">
              <w:rPr>
                <w:lang w:val="en-US"/>
              </w:rPr>
              <w:t>H</w:t>
            </w:r>
            <w:r w:rsidR="00473FD0" w:rsidRPr="00B2198A">
              <w:rPr>
                <w:lang w:val="en-US"/>
              </w:rPr>
              <w:t>ydroxychloroquine</w:t>
            </w:r>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90A32B5" w14:textId="77777777" w:rsidTr="002B2516">
        <w:tc>
          <w:tcPr>
            <w:tcW w:w="2177" w:type="dxa"/>
          </w:tcPr>
          <w:p w14:paraId="47FD275E" w14:textId="21633098" w:rsidR="009A510F" w:rsidRDefault="00717229" w:rsidP="00F123A0">
            <w:pPr>
              <w:rPr>
                <w:lang w:val="en-US"/>
              </w:rPr>
            </w:pPr>
            <w:r w:rsidRPr="00655943">
              <w:rPr>
                <w:lang w:val="en-US"/>
              </w:rPr>
              <w:t>3.0</w:t>
            </w:r>
          </w:p>
        </w:tc>
        <w:tc>
          <w:tcPr>
            <w:tcW w:w="1759" w:type="dxa"/>
          </w:tcPr>
          <w:p w14:paraId="55DC2314" w14:textId="5346AE22" w:rsidR="009A510F" w:rsidRDefault="00717229" w:rsidP="00E339AB">
            <w:pPr>
              <w:rPr>
                <w:lang w:val="en-US"/>
              </w:rPr>
            </w:pPr>
            <w:r>
              <w:rPr>
                <w:lang w:val="en-US"/>
              </w:rPr>
              <w:t>0</w:t>
            </w:r>
            <w:r w:rsidR="002465FC">
              <w:rPr>
                <w:lang w:val="en-US"/>
              </w:rPr>
              <w:t>7</w:t>
            </w:r>
            <w:r>
              <w:rPr>
                <w:lang w:val="en-US"/>
              </w:rPr>
              <w:t>-Apr-2020</w:t>
            </w:r>
          </w:p>
        </w:tc>
        <w:tc>
          <w:tcPr>
            <w:tcW w:w="6315" w:type="dxa"/>
          </w:tcPr>
          <w:p w14:paraId="0F1BF8C8" w14:textId="77777777" w:rsidR="00336A40" w:rsidRDefault="00336A40" w:rsidP="00336A40">
            <w:pPr>
              <w:rPr>
                <w:lang w:val="en-US"/>
              </w:rPr>
            </w:pPr>
            <w:r>
              <w:rPr>
                <w:lang w:val="en-US"/>
              </w:rPr>
              <w:t>Extension of eligibility to those with suspected COVID-19</w:t>
            </w:r>
          </w:p>
          <w:p w14:paraId="3822B15A" w14:textId="588FE61B" w:rsidR="00717229" w:rsidRDefault="00E15F0E" w:rsidP="00E25844">
            <w:pPr>
              <w:rPr>
                <w:lang w:val="en-US"/>
              </w:rPr>
            </w:pPr>
            <w:r>
              <w:rPr>
                <w:lang w:val="en-US"/>
              </w:rPr>
              <w:t xml:space="preserve">Addition of </w:t>
            </w:r>
            <w:r w:rsidR="00473FD0">
              <w:rPr>
                <w:lang w:val="en-US"/>
              </w:rPr>
              <w:t xml:space="preserve">Azithromycin </w:t>
            </w:r>
            <w:r>
              <w:rPr>
                <w:lang w:val="en-US"/>
              </w:rPr>
              <w:t>arm</w:t>
            </w:r>
            <w:r w:rsidR="00E25844">
              <w:rPr>
                <w:lang w:val="en-US"/>
              </w:rPr>
              <w:t>.</w:t>
            </w:r>
          </w:p>
          <w:p w14:paraId="3DD78A6B" w14:textId="77777777" w:rsidR="0088383F" w:rsidRDefault="0088383F" w:rsidP="00E25844">
            <w:pPr>
              <w:rPr>
                <w:lang w:val="en-US"/>
              </w:rPr>
            </w:pPr>
            <w:r>
              <w:rPr>
                <w:lang w:val="en-US"/>
              </w:rPr>
              <w:t>Addition of inclusion of adults who lack permanently lack capacity.</w:t>
            </w:r>
          </w:p>
          <w:p w14:paraId="793A9F9D" w14:textId="1C28DF4E" w:rsidR="0088383F" w:rsidRDefault="0088383F" w:rsidP="00E25844">
            <w:pPr>
              <w:rPr>
                <w:lang w:val="en-US"/>
              </w:rPr>
            </w:pPr>
            <w:r>
              <w:rPr>
                <w:lang w:val="en-US"/>
              </w:rPr>
              <w:t>Change to primary outcome from in-hospital death to death within 28 days of randomization.</w:t>
            </w:r>
          </w:p>
        </w:tc>
      </w:tr>
      <w:tr w:rsidR="00327820" w14:paraId="7DADE7FB" w14:textId="77777777" w:rsidTr="002B2516">
        <w:tc>
          <w:tcPr>
            <w:tcW w:w="2177" w:type="dxa"/>
          </w:tcPr>
          <w:p w14:paraId="0A7E4E5D" w14:textId="13A9925B" w:rsidR="00327820" w:rsidRPr="00655943" w:rsidRDefault="00327820" w:rsidP="00F123A0">
            <w:pPr>
              <w:rPr>
                <w:lang w:val="en-US"/>
              </w:rPr>
            </w:pPr>
            <w:r>
              <w:rPr>
                <w:lang w:val="en-US"/>
              </w:rPr>
              <w:t>4.0</w:t>
            </w:r>
          </w:p>
        </w:tc>
        <w:tc>
          <w:tcPr>
            <w:tcW w:w="1759" w:type="dxa"/>
          </w:tcPr>
          <w:p w14:paraId="2A910540" w14:textId="53186614" w:rsidR="00327820" w:rsidRDefault="00755E67" w:rsidP="005A20CF">
            <w:pPr>
              <w:rPr>
                <w:lang w:val="en-US"/>
              </w:rPr>
            </w:pPr>
            <w:r>
              <w:rPr>
                <w:lang w:val="en-US"/>
              </w:rPr>
              <w:t>1</w:t>
            </w:r>
            <w:r w:rsidR="005A20CF">
              <w:rPr>
                <w:lang w:val="en-US"/>
              </w:rPr>
              <w:t>4</w:t>
            </w:r>
            <w:r w:rsidR="00327820">
              <w:rPr>
                <w:lang w:val="en-US"/>
              </w:rPr>
              <w:t>-Apr-2020</w:t>
            </w:r>
          </w:p>
        </w:tc>
        <w:tc>
          <w:tcPr>
            <w:tcW w:w="6315" w:type="dxa"/>
          </w:tcPr>
          <w:p w14:paraId="18833C53" w14:textId="57AD44FE" w:rsidR="00327820" w:rsidRDefault="00327820" w:rsidP="00CA5601">
            <w:pPr>
              <w:rPr>
                <w:lang w:val="en-US"/>
              </w:rPr>
            </w:pPr>
            <w:r>
              <w:rPr>
                <w:lang w:val="en-US"/>
              </w:rPr>
              <w:t>Addition of second randomi</w:t>
            </w:r>
            <w:r w:rsidR="00CA5601">
              <w:rPr>
                <w:lang w:val="en-US"/>
              </w:rPr>
              <w:t>s</w:t>
            </w:r>
            <w:r w:rsidR="00473FD0">
              <w:rPr>
                <w:lang w:val="en-US"/>
              </w:rPr>
              <w:t>a</w:t>
            </w:r>
            <w:r>
              <w:rPr>
                <w:lang w:val="en-US"/>
              </w:rPr>
              <w:t xml:space="preserve">tion to </w:t>
            </w:r>
            <w:r w:rsidR="00866BCB">
              <w:rPr>
                <w:lang w:val="en-US"/>
              </w:rPr>
              <w:t>T</w:t>
            </w:r>
            <w:r>
              <w:rPr>
                <w:lang w:val="en-US"/>
              </w:rPr>
              <w:t>ocilizumab vs. standard of care among patients with progressive COVID-19.</w:t>
            </w:r>
          </w:p>
        </w:tc>
      </w:tr>
      <w:tr w:rsidR="00DB6908" w14:paraId="72E3C22D" w14:textId="77777777" w:rsidTr="002B2516">
        <w:trPr>
          <w:ins w:id="506" w:author="Richard Haynes" w:date="2020-04-18T10:38:00Z"/>
        </w:trPr>
        <w:tc>
          <w:tcPr>
            <w:tcW w:w="2177" w:type="dxa"/>
          </w:tcPr>
          <w:p w14:paraId="51174DE9" w14:textId="17AD8176" w:rsidR="00DB6908" w:rsidRDefault="00DB6908" w:rsidP="00F123A0">
            <w:pPr>
              <w:rPr>
                <w:ins w:id="507" w:author="Richard Haynes" w:date="2020-04-18T10:38:00Z"/>
                <w:lang w:val="en-US"/>
              </w:rPr>
            </w:pPr>
            <w:ins w:id="508" w:author="Richard Haynes" w:date="2020-04-18T10:38:00Z">
              <w:r>
                <w:rPr>
                  <w:lang w:val="en-US"/>
                </w:rPr>
                <w:t>5.0</w:t>
              </w:r>
            </w:ins>
          </w:p>
        </w:tc>
        <w:tc>
          <w:tcPr>
            <w:tcW w:w="1759" w:type="dxa"/>
          </w:tcPr>
          <w:p w14:paraId="0614B1E0" w14:textId="5AC47D87" w:rsidR="00DB6908" w:rsidRDefault="000E6C36" w:rsidP="005A20CF">
            <w:pPr>
              <w:rPr>
                <w:ins w:id="509" w:author="Richard Haynes" w:date="2020-04-18T10:38:00Z"/>
                <w:lang w:val="en-US"/>
              </w:rPr>
            </w:pPr>
            <w:ins w:id="510" w:author="Richard Haynes" w:date="2020-04-22T20:58:00Z">
              <w:r>
                <w:rPr>
                  <w:lang w:val="en-US"/>
                </w:rPr>
                <w:t>24-</w:t>
              </w:r>
            </w:ins>
            <w:ins w:id="511" w:author="Richard Haynes" w:date="2020-04-18T10:39:00Z">
              <w:r w:rsidR="00DB6908">
                <w:rPr>
                  <w:lang w:val="en-US"/>
                </w:rPr>
                <w:t>Apr-2020</w:t>
              </w:r>
            </w:ins>
          </w:p>
        </w:tc>
        <w:tc>
          <w:tcPr>
            <w:tcW w:w="6315" w:type="dxa"/>
          </w:tcPr>
          <w:p w14:paraId="62F883C3" w14:textId="333E7DB0" w:rsidR="00DB6908" w:rsidRDefault="00DB6908" w:rsidP="00CA5601">
            <w:pPr>
              <w:rPr>
                <w:ins w:id="512" w:author="Richard Haynes" w:date="2020-04-18T10:38:00Z"/>
                <w:lang w:val="en-US"/>
              </w:rPr>
            </w:pPr>
            <w:ins w:id="513" w:author="Richard Haynes" w:date="2020-04-18T10:39:00Z">
              <w:r>
                <w:rPr>
                  <w:lang w:val="en-US"/>
                </w:rPr>
                <w:t>Addition of children to study population.</w:t>
              </w:r>
            </w:ins>
          </w:p>
        </w:tc>
      </w:tr>
    </w:tbl>
    <w:p w14:paraId="5361C3E4" w14:textId="77777777" w:rsidR="009A510F" w:rsidRDefault="009A510F" w:rsidP="00F123A0">
      <w:pPr>
        <w:sectPr w:rsidR="009A510F" w:rsidSect="005457C5">
          <w:pgSz w:w="11907" w:h="16840" w:code="9"/>
          <w:pgMar w:top="1134" w:right="1134" w:bottom="1134" w:left="1134" w:header="720" w:footer="720" w:gutter="0"/>
          <w:cols w:space="720"/>
          <w:docGrid w:linePitch="326"/>
        </w:sectPr>
      </w:pPr>
    </w:p>
    <w:p w14:paraId="1B66DCC0" w14:textId="77777777" w:rsidR="004B65DD" w:rsidRPr="00734153" w:rsidRDefault="004B65DD" w:rsidP="00F123A0">
      <w:pPr>
        <w:pStyle w:val="StyleHeading1Linespacingsingle"/>
        <w:numPr>
          <w:ilvl w:val="0"/>
          <w:numId w:val="2"/>
        </w:numPr>
      </w:pPr>
      <w:bookmarkStart w:id="514" w:name="_Toc36962155"/>
      <w:bookmarkStart w:id="515" w:name="_Toc36962219"/>
      <w:bookmarkStart w:id="516" w:name="_Toc37064434"/>
      <w:bookmarkStart w:id="517" w:name="_Toc37107083"/>
      <w:bookmarkStart w:id="518" w:name="_Toc37107321"/>
      <w:bookmarkStart w:id="519" w:name="_Toc246777108"/>
      <w:bookmarkStart w:id="520" w:name="_Toc37107322"/>
      <w:bookmarkStart w:id="521" w:name="_Toc38099277"/>
      <w:bookmarkEnd w:id="514"/>
      <w:bookmarkEnd w:id="515"/>
      <w:bookmarkEnd w:id="516"/>
      <w:bookmarkEnd w:id="517"/>
      <w:bookmarkEnd w:id="518"/>
      <w:r w:rsidRPr="00734153">
        <w:lastRenderedPageBreak/>
        <w:t>Appendices</w:t>
      </w:r>
      <w:bookmarkEnd w:id="519"/>
      <w:bookmarkEnd w:id="520"/>
      <w:bookmarkEnd w:id="521"/>
    </w:p>
    <w:p w14:paraId="3F91D7F7" w14:textId="77777777" w:rsidR="00265B14" w:rsidRDefault="00265B14" w:rsidP="00F123A0">
      <w:bookmarkStart w:id="522" w:name="_Appendix_1:_Assessment"/>
      <w:bookmarkStart w:id="523" w:name="_Ref34817785"/>
      <w:bookmarkEnd w:id="522"/>
    </w:p>
    <w:p w14:paraId="4DE6D254" w14:textId="5BABBF9D" w:rsidR="00265B14" w:rsidRDefault="00265B14" w:rsidP="00E0475A">
      <w:pPr>
        <w:pStyle w:val="Heading2"/>
      </w:pPr>
      <w:bookmarkStart w:id="524" w:name="_Ref34817916"/>
      <w:bookmarkStart w:id="525" w:name="_Toc37107323"/>
      <w:bookmarkStart w:id="526" w:name="_Toc38099278"/>
      <w:r>
        <w:t>Appendix 1: Information about the treatment arms</w:t>
      </w:r>
      <w:bookmarkEnd w:id="523"/>
      <w:bookmarkEnd w:id="524"/>
      <w:bookmarkEnd w:id="525"/>
      <w:bookmarkEnd w:id="526"/>
    </w:p>
    <w:p w14:paraId="2B1FB03E" w14:textId="77777777" w:rsidR="00265B14" w:rsidRDefault="00265B14" w:rsidP="00F123A0"/>
    <w:p w14:paraId="79B8F830" w14:textId="77777777" w:rsidR="00265B14" w:rsidRDefault="00265B14" w:rsidP="00F123A0">
      <w:r>
        <w:t>All patients will receive usual care in the participating hospital.</w:t>
      </w:r>
    </w:p>
    <w:p w14:paraId="48163615" w14:textId="77777777" w:rsidR="00265B14" w:rsidRDefault="00265B14" w:rsidP="00F123A0"/>
    <w:p w14:paraId="1725AC02" w14:textId="77777777" w:rsidR="00265B14" w:rsidRPr="009B4E83" w:rsidRDefault="00265B14" w:rsidP="00265B14">
      <w:pPr>
        <w:pStyle w:val="Default"/>
        <w:contextualSpacing/>
        <w:jc w:val="both"/>
        <w:rPr>
          <w:bCs/>
        </w:rPr>
      </w:pPr>
      <w:r w:rsidRPr="009B4E83">
        <w:rPr>
          <w:b/>
          <w:bCs/>
        </w:rPr>
        <w:t>No additional treatment:</w:t>
      </w:r>
      <w:r w:rsidRPr="009B4E83">
        <w:rPr>
          <w:bCs/>
        </w:rPr>
        <w:t xml:space="preserve"> </w:t>
      </w:r>
      <w:r>
        <w:rPr>
          <w:bCs/>
        </w:rPr>
        <w:t>There are no proven therapies for COVID-19.</w:t>
      </w:r>
    </w:p>
    <w:p w14:paraId="1B447D2E" w14:textId="77777777" w:rsidR="00265B14" w:rsidRDefault="00265B14" w:rsidP="00265B14">
      <w:pPr>
        <w:pStyle w:val="Default"/>
        <w:contextualSpacing/>
        <w:jc w:val="both"/>
      </w:pPr>
    </w:p>
    <w:p w14:paraId="2D8306E2" w14:textId="5F85EC15" w:rsidR="00265B14" w:rsidRDefault="00265B14" w:rsidP="00265B14">
      <w:pPr>
        <w:pStyle w:val="Default"/>
        <w:contextualSpacing/>
        <w:jc w:val="both"/>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 </w:t>
      </w:r>
      <w:r>
        <w:t>It is licensed in adults and children from the age of 14 days (2 years in Scotland).  It has been widely used in pregnant women.</w:t>
      </w:r>
      <w:hyperlink w:anchor="_ENREF_3_1" w:tooltip="Pasley, 2013 #59" w:history="1">
        <w:r w:rsidR="00275491">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275491">
          <w:instrText xml:space="preserve"> ADDIN EN.CITE </w:instrText>
        </w:r>
        <w:r w:rsidR="00275491">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275491">
          <w:instrText xml:space="preserve"> ADDIN EN.CITE.DATA </w:instrText>
        </w:r>
        <w:r w:rsidR="00275491">
          <w:fldChar w:fldCharType="end"/>
        </w:r>
        <w:r w:rsidR="00275491">
          <w:fldChar w:fldCharType="separate"/>
        </w:r>
        <w:r w:rsidR="00275491" w:rsidRPr="00E5671F">
          <w:rPr>
            <w:noProof/>
            <w:vertAlign w:val="superscript"/>
          </w:rPr>
          <w:t>1</w:t>
        </w:r>
        <w:r w:rsidR="00275491">
          <w:fldChar w:fldCharType="end"/>
        </w:r>
      </w:hyperlink>
      <w:r>
        <w:t xml:space="preserve"> </w:t>
      </w:r>
      <w:r w:rsidRPr="006C5666">
        <w:t>Lopinavir has in vitro inhibitory activity against SARS coronavirus (SARS-CoV) and MERS-Co</w:t>
      </w:r>
      <w:r w:rsidR="007F6901">
        <w:t>V</w:t>
      </w:r>
      <w:r w:rsidRPr="006C5666">
        <w:t>.</w:t>
      </w:r>
      <w:hyperlink w:anchor="_ENREF_3_2" w:tooltip="Chu, 2004 #34" w:history="1">
        <w:r w:rsidR="00275491" w:rsidRPr="006C5666">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275491">
          <w:instrText xml:space="preserve"> ADDIN EN.CITE </w:instrText>
        </w:r>
        <w:r w:rsidR="00275491">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275491">
          <w:instrText xml:space="preserve"> ADDIN EN.CITE.DATA </w:instrText>
        </w:r>
        <w:r w:rsidR="00275491">
          <w:fldChar w:fldCharType="end"/>
        </w:r>
        <w:r w:rsidR="00275491" w:rsidRPr="006C5666">
          <w:fldChar w:fldCharType="separate"/>
        </w:r>
        <w:r w:rsidR="00275491" w:rsidRPr="00E5671F">
          <w:rPr>
            <w:noProof/>
            <w:vertAlign w:val="superscript"/>
          </w:rPr>
          <w:t>2-4</w:t>
        </w:r>
        <w:r w:rsidR="00275491" w:rsidRPr="006C5666">
          <w:fldChar w:fldCharType="end"/>
        </w:r>
      </w:hyperlink>
      <w:r w:rsidRPr="006C5666">
        <w:t xml:space="preserve"> </w:t>
      </w:r>
      <w:hyperlink w:anchor="_ENREF_3_5" w:tooltip="de Wilde, 2013 #37" w:history="1">
        <w:r w:rsidR="00275491" w:rsidRPr="006C5666">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275491">
          <w:instrText xml:space="preserve"> ADDIN EN.CITE </w:instrText>
        </w:r>
        <w:r w:rsidR="00275491">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275491">
          <w:instrText xml:space="preserve"> ADDIN EN.CITE.DATA </w:instrText>
        </w:r>
        <w:r w:rsidR="00275491">
          <w:fldChar w:fldCharType="end"/>
        </w:r>
        <w:r w:rsidR="00275491" w:rsidRPr="006C5666">
          <w:fldChar w:fldCharType="separate"/>
        </w:r>
        <w:r w:rsidR="00275491" w:rsidRPr="00E5671F">
          <w:rPr>
            <w:noProof/>
            <w:vertAlign w:val="superscript"/>
          </w:rPr>
          <w:t>5</w:t>
        </w:r>
        <w:r w:rsidR="00275491" w:rsidRPr="006C5666">
          <w:fldChar w:fldCharType="end"/>
        </w:r>
      </w:hyperlink>
      <w:r w:rsidR="003559E1">
        <w:t xml:space="preserve"> </w:t>
      </w:r>
      <w:r w:rsidRPr="006C5666">
        <w:t>In common marmosets infected with MERS-CoV,</w:t>
      </w:r>
      <w:r w:rsidRPr="006C5666">
        <w:rPr>
          <w:rFonts w:eastAsia="Times New Roman"/>
          <w:shd w:val="clear" w:color="auto" w:fill="FFFFFF"/>
        </w:rPr>
        <w:t xml:space="preserve"> animals treated with lopinavir/ritonavir had improved clinical, radiological, and pathological outcomes and reduced viral loads compared with untreated animals.</w:t>
      </w:r>
      <w:hyperlink w:anchor="_ENREF_3_6" w:tooltip="Chan, 2015 #40" w:history="1">
        <w:r w:rsidR="00275491"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275491">
          <w:rPr>
            <w:rFonts w:eastAsia="Times New Roman"/>
            <w:shd w:val="clear" w:color="auto" w:fill="FFFFFF"/>
          </w:rPr>
          <w:instrText xml:space="preserve"> ADDIN EN.CITE </w:instrText>
        </w:r>
        <w:r w:rsidR="00275491">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275491">
          <w:rPr>
            <w:rFonts w:eastAsia="Times New Roman"/>
            <w:shd w:val="clear" w:color="auto" w:fill="FFFFFF"/>
          </w:rPr>
          <w:instrText xml:space="preserve"> ADDIN EN.CITE.DATA </w:instrText>
        </w:r>
        <w:r w:rsidR="00275491">
          <w:rPr>
            <w:rFonts w:eastAsia="Times New Roman"/>
            <w:shd w:val="clear" w:color="auto" w:fill="FFFFFF"/>
          </w:rPr>
        </w:r>
        <w:r w:rsidR="00275491">
          <w:rPr>
            <w:rFonts w:eastAsia="Times New Roman"/>
            <w:shd w:val="clear" w:color="auto" w:fill="FFFFFF"/>
          </w:rPr>
          <w:fldChar w:fldCharType="end"/>
        </w:r>
        <w:r w:rsidR="00275491" w:rsidRPr="006C5666">
          <w:rPr>
            <w:rFonts w:eastAsia="Times New Roman"/>
            <w:shd w:val="clear" w:color="auto" w:fill="FFFFFF"/>
          </w:rPr>
        </w:r>
        <w:r w:rsidR="00275491" w:rsidRPr="006C5666">
          <w:rPr>
            <w:rFonts w:eastAsia="Times New Roman"/>
            <w:shd w:val="clear" w:color="auto" w:fill="FFFFFF"/>
          </w:rPr>
          <w:fldChar w:fldCharType="separate"/>
        </w:r>
        <w:r w:rsidR="00275491" w:rsidRPr="00E5671F">
          <w:rPr>
            <w:rFonts w:eastAsia="Times New Roman"/>
            <w:noProof/>
            <w:shd w:val="clear" w:color="auto" w:fill="FFFFFF"/>
            <w:vertAlign w:val="superscript"/>
          </w:rPr>
          <w:t>6</w:t>
        </w:r>
        <w:r w:rsidR="00275491" w:rsidRPr="006C5666">
          <w:rPr>
            <w:rFonts w:eastAsia="Times New Roman"/>
            <w:shd w:val="clear" w:color="auto" w:fill="FFFFFF"/>
          </w:rPr>
          <w:fldChar w:fldCharType="end"/>
        </w:r>
      </w:hyperlink>
      <w:r w:rsidRPr="006C5666">
        <w:rPr>
          <w:rFonts w:eastAsia="Times New Roman"/>
          <w:shd w:val="clear" w:color="auto" w:fill="FFFFFF"/>
        </w:rPr>
        <w:t xml:space="preserve"> </w:t>
      </w:r>
      <w:r w:rsidRPr="006C5666">
        <w:t>In one single-center, open-label study of the addition of lopinavir 400mg/ritonavir 100mg to ribavirin and corticosteroids in SARS patients the risk of adverse clinical outcomes (acute respiratory distress syndrome [ARDS] or death) was significantly lower (2.4% v 28.8%, p&lt;0.001) compared to a historical control group.</w:t>
      </w:r>
      <w:hyperlink w:anchor="_ENREF_3_2" w:tooltip="Chu, 2004 #34" w:history="1">
        <w:r w:rsidR="00275491" w:rsidRPr="006C5666">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275491">
          <w:instrText xml:space="preserve"> ADDIN EN.CITE </w:instrText>
        </w:r>
        <w:r w:rsidR="00275491">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275491">
          <w:instrText xml:space="preserve"> ADDIN EN.CITE.DATA </w:instrText>
        </w:r>
        <w:r w:rsidR="00275491">
          <w:fldChar w:fldCharType="end"/>
        </w:r>
        <w:r w:rsidR="00275491" w:rsidRPr="006C5666">
          <w:fldChar w:fldCharType="separate"/>
        </w:r>
        <w:r w:rsidR="00275491" w:rsidRPr="00E5671F">
          <w:rPr>
            <w:noProof/>
            <w:vertAlign w:val="superscript"/>
          </w:rPr>
          <w:t>2</w:t>
        </w:r>
        <w:r w:rsidR="00275491" w:rsidRPr="006C5666">
          <w:fldChar w:fldCharType="end"/>
        </w:r>
      </w:hyperlink>
      <w:r w:rsidRPr="0053169F">
        <w:t xml:space="preserve"> </w:t>
      </w:r>
    </w:p>
    <w:p w14:paraId="16ABD649" w14:textId="77777777" w:rsidR="00265B14" w:rsidRPr="0053169F" w:rsidRDefault="00265B14" w:rsidP="00F123A0"/>
    <w:p w14:paraId="1DBB44E2" w14:textId="40594B56" w:rsidR="003328DE" w:rsidRPr="00186B1B" w:rsidRDefault="00265B14" w:rsidP="00265B14">
      <w:pPr>
        <w:pStyle w:val="Default"/>
        <w:contextualSpacing/>
        <w:jc w:val="both"/>
        <w:rPr>
          <w:rFonts w:eastAsia="Times New Roman"/>
        </w:rPr>
      </w:pPr>
      <w:r w:rsidRPr="009B4E83">
        <w:t xml:space="preserve">The most common </w:t>
      </w:r>
      <w:r>
        <w:t xml:space="preserve">short-term </w:t>
      </w:r>
      <w:r w:rsidRPr="009B4E83">
        <w:t xml:space="preserve">side effects in adults </w:t>
      </w:r>
      <w:r>
        <w:t>are diarrhoea, nausea, and vomiting. I</w:t>
      </w:r>
      <w:r w:rsidRPr="009B4E83">
        <w:t>t must not be used by patients with severe liver disease</w:t>
      </w:r>
      <w:r>
        <w:t xml:space="preserve">. </w:t>
      </w:r>
      <w:r w:rsidRPr="009B4E83">
        <w:t>It should not be co-administered with medicinal products that are highly dependent on CYP3A for clearance and for which elevated plasma concentrations are associated with serious and/or life</w:t>
      </w:r>
      <w:r>
        <w:t>-</w:t>
      </w:r>
      <w:r w:rsidRPr="009B4E83">
        <w:t>threatening events (see Summary of Product Characteristics).</w:t>
      </w:r>
      <w:r w:rsidR="00A73E0A">
        <w:t xml:space="preserve"> Storage should be as per conditions in the Summary of Product Characteristics.</w:t>
      </w:r>
    </w:p>
    <w:p w14:paraId="47E190F3" w14:textId="77777777" w:rsidR="00265B14" w:rsidRPr="009B4E83" w:rsidRDefault="00265B14" w:rsidP="00265B14">
      <w:pPr>
        <w:pStyle w:val="Default"/>
        <w:contextualSpacing/>
        <w:jc w:val="both"/>
        <w:rPr>
          <w:b/>
        </w:rPr>
      </w:pPr>
    </w:p>
    <w:p w14:paraId="76AE31AB" w14:textId="3EB477BF" w:rsidR="00265B14" w:rsidRPr="008F286A" w:rsidRDefault="002221DE" w:rsidP="00F123A0">
      <w:r>
        <w:rPr>
          <w:b/>
        </w:rPr>
        <w:t>Dexamethasone</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del w:id="527" w:author="Richard Haynes" w:date="2020-04-18T10:48:00Z">
        <w:r w:rsidR="00265B14" w:rsidDel="000E47E2">
          <w:delText xml:space="preserve">adult </w:delText>
        </w:r>
      </w:del>
      <w:ins w:id="528" w:author="Richard Haynes" w:date="2020-04-18T10:48:00Z">
        <w:r w:rsidR="000E47E2">
          <w:t xml:space="preserve">acute </w:t>
        </w:r>
      </w:ins>
      <w:r w:rsidR="00265B14">
        <w:t>respiratory distress syndrome (ARDS).</w:t>
      </w:r>
      <w:hyperlink w:anchor="_ENREF_3_7" w:tooltip="Lau, 2013 #3785" w:history="1">
        <w:r w:rsidR="00275491">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275491">
          <w:instrText xml:space="preserve"> ADDIN EN.CITE </w:instrText>
        </w:r>
        <w:r w:rsidR="00275491">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275491">
          <w:instrText xml:space="preserve"> ADDIN EN.CITE.DATA </w:instrText>
        </w:r>
        <w:r w:rsidR="00275491">
          <w:fldChar w:fldCharType="end"/>
        </w:r>
        <w:r w:rsidR="00275491">
          <w:fldChar w:fldCharType="separate"/>
        </w:r>
        <w:r w:rsidR="00275491" w:rsidRPr="00950A95">
          <w:rPr>
            <w:noProof/>
            <w:vertAlign w:val="superscript"/>
          </w:rPr>
          <w:t>7-10</w:t>
        </w:r>
        <w:r w:rsidR="00275491">
          <w:fldChar w:fldCharType="end"/>
        </w:r>
      </w:hyperlink>
      <w:r w:rsidR="003559E1">
        <w:t xml:space="preserve"> </w:t>
      </w:r>
      <w:r w:rsidR="00265B14">
        <w:t>Pathologically, diffuse alveolar damage is found in patients who die from these infections.</w:t>
      </w:r>
      <w:hyperlink w:anchor="_ENREF_3_11" w:tooltip="Xu, 2020 #3798" w:history="1">
        <w:r w:rsidR="00275491">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275491">
          <w:instrText xml:space="preserve"> ADDIN EN.CITE </w:instrText>
        </w:r>
        <w:r w:rsidR="00275491">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275491">
          <w:instrText xml:space="preserve"> ADDIN EN.CITE.DATA </w:instrText>
        </w:r>
        <w:r w:rsidR="00275491">
          <w:fldChar w:fldCharType="end"/>
        </w:r>
        <w:r w:rsidR="00275491">
          <w:fldChar w:fldCharType="separate"/>
        </w:r>
        <w:r w:rsidR="00275491" w:rsidRPr="00950A95">
          <w:rPr>
            <w:noProof/>
            <w:vertAlign w:val="superscript"/>
          </w:rPr>
          <w:t>11</w:t>
        </w:r>
        <w:r w:rsidR="00275491">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3_12" w:tooltip="Rochwerg, 2018 #3712" w:history="1">
        <w:r w:rsidR="00275491">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275491">
          <w:rPr>
            <w:szCs w:val="20"/>
          </w:rPr>
          <w:instrText xml:space="preserve"> ADDIN EN.CITE </w:instrText>
        </w:r>
        <w:r w:rsidR="00275491">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275491">
          <w:rPr>
            <w:szCs w:val="20"/>
          </w:rPr>
          <w:instrText xml:space="preserve"> ADDIN EN.CITE.DATA </w:instrText>
        </w:r>
        <w:r w:rsidR="00275491">
          <w:rPr>
            <w:szCs w:val="20"/>
          </w:rPr>
        </w:r>
        <w:r w:rsidR="00275491">
          <w:rPr>
            <w:szCs w:val="20"/>
          </w:rPr>
          <w:fldChar w:fldCharType="end"/>
        </w:r>
        <w:r w:rsidR="00275491">
          <w:rPr>
            <w:szCs w:val="20"/>
          </w:rPr>
        </w:r>
        <w:r w:rsidR="00275491">
          <w:rPr>
            <w:szCs w:val="20"/>
          </w:rPr>
          <w:fldChar w:fldCharType="separate"/>
        </w:r>
        <w:r w:rsidR="00275491" w:rsidRPr="00950A95">
          <w:rPr>
            <w:noProof/>
            <w:szCs w:val="20"/>
            <w:vertAlign w:val="superscript"/>
          </w:rPr>
          <w:t>12-14</w:t>
        </w:r>
        <w:r w:rsidR="00275491">
          <w:rPr>
            <w:szCs w:val="20"/>
          </w:rPr>
          <w:fldChar w:fldCharType="end"/>
        </w:r>
      </w:hyperlink>
    </w:p>
    <w:p w14:paraId="13B46C81" w14:textId="77777777" w:rsidR="00265B14" w:rsidRDefault="00265B14" w:rsidP="00F123A0"/>
    <w:p w14:paraId="0BB33C40" w14:textId="3630AE2B" w:rsidR="00265B14" w:rsidRPr="003638E3"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UmVjTnVtPjk5MDwvUmVjTnVtPjxEaXNwbGF5VGV4dD48c3R5bGUgZmFjZT0ic3VwZXJzY3JpcHQi
PjEzLDE1PC9zdHlsZT48L0Rpc3BsYXlUZXh0PjxyZWNvcmQ+PHJlYy1udW1iZXI+OTkwPC9yZWMt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950A95">
        <w:instrText xml:space="preserve"> ADDIN EN.CITE </w:instrText>
      </w:r>
      <w:r w:rsidR="00950A95">
        <w:fldChar w:fldCharType="begin">
          <w:fldData xml:space="preserve">PEVuZE5vdGU+PENpdGU+PEF1dGhvcj5NZWlqdmlzPC9BdXRob3I+PFllYXI+MjAxMTwvWWVhcj48
UmVjTnVtPjk5MDwvUmVjTnVtPjxEaXNwbGF5VGV4dD48c3R5bGUgZmFjZT0ic3VwZXJzY3JpcHQi
PjEzLDE1PC9zdHlsZT48L0Rpc3BsYXlUZXh0PjxyZWNvcmQ+PHJlYy1udW1iZXI+OTkwPC9yZWMt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950A95">
        <w:instrText xml:space="preserve"> ADDIN EN.CITE.DATA </w:instrText>
      </w:r>
      <w:r w:rsidR="00950A95">
        <w:fldChar w:fldCharType="end"/>
      </w:r>
      <w:r>
        <w:fldChar w:fldCharType="separate"/>
      </w:r>
      <w:hyperlink w:anchor="_ENREF_3_13" w:tooltip="Villar, 2020 #3790" w:history="1">
        <w:r w:rsidR="00275491" w:rsidRPr="00950A95">
          <w:rPr>
            <w:noProof/>
            <w:vertAlign w:val="superscript"/>
          </w:rPr>
          <w:t>13</w:t>
        </w:r>
      </w:hyperlink>
      <w:r w:rsidR="00950A95" w:rsidRPr="00950A95">
        <w:rPr>
          <w:noProof/>
          <w:vertAlign w:val="superscript"/>
        </w:rPr>
        <w:t>,</w:t>
      </w:r>
      <w:hyperlink w:anchor="_ENREF_3_15" w:tooltip="Meijvis, 2011 #990" w:history="1">
        <w:r w:rsidR="00275491" w:rsidRPr="00950A95">
          <w:rPr>
            <w:noProof/>
            <w:vertAlign w:val="superscript"/>
          </w:rPr>
          <w:t>15</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3_16" w:tooltip="Annane, 2009 #1056" w:history="1">
        <w:r w:rsidR="00275491">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275491">
          <w:instrText xml:space="preserve"> ADDIN EN.CITE </w:instrText>
        </w:r>
        <w:r w:rsidR="00275491">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275491">
          <w:instrText xml:space="preserve"> ADDIN EN.CITE.DATA </w:instrText>
        </w:r>
        <w:r w:rsidR="00275491">
          <w:fldChar w:fldCharType="end"/>
        </w:r>
        <w:r w:rsidR="00275491">
          <w:fldChar w:fldCharType="separate"/>
        </w:r>
        <w:r w:rsidR="00275491" w:rsidRPr="00950A95">
          <w:rPr>
            <w:noProof/>
            <w:vertAlign w:val="superscript"/>
          </w:rPr>
          <w:t>16</w:t>
        </w:r>
        <w:r w:rsidR="00275491">
          <w:fldChar w:fldCharType="end"/>
        </w:r>
      </w:hyperlink>
      <w:r>
        <w:t xml:space="preserve"> Dexamethasone has a) minimal mineralocorticoid activity and does not affect sodium and water balance, thus avoiding potential problems with fluid retention which are not uncommon in severe viral pneumonitis/ARDS, and b) a comparatively long biological half-life of 36 to 54 hours enabling once a day dosing.</w:t>
      </w:r>
      <w:r w:rsidR="00A73E0A">
        <w:t xml:space="preserve"> </w:t>
      </w:r>
      <w:r w:rsidR="00336A40" w:rsidRPr="008A3080">
        <w:rPr>
          <w:color w:val="000000" w:themeColor="text1"/>
        </w:rPr>
        <w:t xml:space="preserve">In pregnancy, prednisolone 40 mg administered by mouth (or intravenous hydrocortisone 80 </w:t>
      </w:r>
      <w:r w:rsidR="00336A40" w:rsidRPr="008A3080">
        <w:rPr>
          <w:color w:val="000000" w:themeColor="text1"/>
        </w:rPr>
        <w:lastRenderedPageBreak/>
        <w:t>mg twice daily) should be</w:t>
      </w:r>
      <w:r w:rsidR="00336A40">
        <w:rPr>
          <w:color w:val="000000" w:themeColor="text1"/>
        </w:rPr>
        <w:t xml:space="preserve"> used instead of dexamethasone. </w:t>
      </w:r>
      <w:r w:rsidR="00A73E0A">
        <w:t>Storage should be as per conditions in the Summary of Product Characteristics.</w:t>
      </w:r>
    </w:p>
    <w:p w14:paraId="761B1D3E" w14:textId="4EA3D3DB" w:rsidR="00265B14" w:rsidRDefault="00265B14" w:rsidP="00F123A0"/>
    <w:p w14:paraId="0FBE7DDA" w14:textId="1A9192DE" w:rsidR="00FB160F" w:rsidRDefault="00F47C60" w:rsidP="00F123A0">
      <w:r w:rsidRPr="008B2E54">
        <w:rPr>
          <w:b/>
        </w:rPr>
        <w:t xml:space="preserve">Hydroxycholoroquine: </w:t>
      </w:r>
      <w:r w:rsidR="000B39F6" w:rsidRPr="008B2E54">
        <w:t>Chloroquine</w:t>
      </w:r>
      <w:r w:rsidR="00324D47" w:rsidRPr="008B2E54">
        <w:t xml:space="preserve"> (CQ)</w:t>
      </w:r>
      <w:r w:rsidR="000B39F6" w:rsidRPr="008B2E54">
        <w:t>, an antimalarial drug discovered in 1934 and introduced generally in 1947, is the drug to which humans have been most exposed</w:t>
      </w:r>
      <w:r w:rsidR="00FB160F" w:rsidRPr="008B2E54">
        <w:t xml:space="preserve">, with </w:t>
      </w:r>
      <w:r w:rsidR="000B39F6" w:rsidRPr="008B2E54">
        <w:t xml:space="preserve">an annual global consumption of hundreds of metric tonnes for over 50 years. </w:t>
      </w:r>
      <w:r w:rsidR="00FB160F" w:rsidRPr="008B2E54">
        <w:t>It</w:t>
      </w:r>
      <w:r w:rsidR="000B39F6" w:rsidRPr="008B2E54">
        <w:t xml:space="preserve"> is inexpensive</w:t>
      </w:r>
      <w:r w:rsidR="00FB160F" w:rsidRPr="008B2E54">
        <w:t xml:space="preserve">, </w:t>
      </w:r>
      <w:r w:rsidR="000B39F6" w:rsidRPr="008B2E54">
        <w:t>simple to administer</w:t>
      </w:r>
      <w:r w:rsidR="00FB160F" w:rsidRPr="008B2E54">
        <w:t>, and</w:t>
      </w:r>
      <w:r w:rsidR="007C7881" w:rsidRPr="008B2E54">
        <w:t>, at the appropriate doses,</w:t>
      </w:r>
      <w:r w:rsidR="00FB160F" w:rsidRPr="008B2E54">
        <w:t xml:space="preserve"> has an excellent safety profile</w:t>
      </w:r>
      <w:r w:rsidR="000B39F6" w:rsidRPr="008B2E54">
        <w:t xml:space="preserve"> in all age groups</w:t>
      </w:r>
      <w:r w:rsidR="00FB160F" w:rsidRPr="008B2E54">
        <w:t xml:space="preserve"> and has been the prophylactic drug of choice in pregnancy </w:t>
      </w:r>
      <w:hyperlink w:anchor="_ENREF_3_17" w:tooltip="Villegas, 2007 #2400" w:history="1">
        <w:r w:rsidR="00275491" w:rsidRPr="008B2E54">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275491">
          <w:instrText xml:space="preserve"> ADDIN EN.CITE </w:instrText>
        </w:r>
        <w:r w:rsidR="00275491">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275491">
          <w:instrText xml:space="preserve"> ADDIN EN.CITE.DATA </w:instrText>
        </w:r>
        <w:r w:rsidR="00275491">
          <w:fldChar w:fldCharType="end"/>
        </w:r>
        <w:r w:rsidR="00275491" w:rsidRPr="008B2E54">
          <w:fldChar w:fldCharType="separate"/>
        </w:r>
        <w:r w:rsidR="00275491" w:rsidRPr="00950A95">
          <w:rPr>
            <w:noProof/>
            <w:vertAlign w:val="superscript"/>
          </w:rPr>
          <w:t>17</w:t>
        </w:r>
        <w:r w:rsidR="00275491" w:rsidRPr="008B2E54">
          <w:fldChar w:fldCharType="end"/>
        </w:r>
      </w:hyperlink>
      <w:r w:rsidR="007C7881" w:rsidRPr="008B2E54">
        <w:t>.</w:t>
      </w:r>
      <w:r w:rsidR="00FB160F" w:rsidRPr="008B2E54">
        <w:t xml:space="preserve"> </w:t>
      </w:r>
      <w:r w:rsidR="000B39F6" w:rsidRPr="008B2E54">
        <w:t xml:space="preserve">In addition to its antimalarial use both chloroquine and the closely related hydroxychloroquine </w:t>
      </w:r>
      <w:r w:rsidR="00324D47" w:rsidRPr="008B2E54">
        <w:t xml:space="preserve">(HCQ) </w:t>
      </w:r>
      <w:r w:rsidR="000B39F6" w:rsidRPr="008B2E54">
        <w:t xml:space="preserve">are used in continuous daily dosing for rheumatoid arthritis, systemic and discoid lupus erythematosus and psoriatic arthritis. </w:t>
      </w:r>
      <w:r w:rsidR="007C7881" w:rsidRPr="008B2E54">
        <w:t xml:space="preserve">HCQ </w:t>
      </w:r>
      <w:r w:rsidR="008B2E54">
        <w:t>is reported to have better safety profile than CQ, better gastrointestinal tolerability</w:t>
      </w:r>
      <w:r w:rsidR="00EB461B">
        <w:t>,</w:t>
      </w:r>
      <w:r w:rsidR="008B2E54">
        <w:t xml:space="preserve"> and less retinal toxicity </w:t>
      </w:r>
      <w:hyperlink w:anchor="_ENREF_3_18" w:tooltip="McChesney, 1983 #69" w:history="1">
        <w:r w:rsidR="00275491">
          <w:fldChar w:fldCharType="begin"/>
        </w:r>
        <w:r w:rsidR="00275491">
          <w:instrText xml:space="preserve"> ADDIN EN.CITE &lt;EndNote&gt;&lt;Cite&gt;&lt;Author&gt;McChesney&lt;/Author&gt;&lt;Year&gt;1983&lt;/Year&gt;&lt;RecNum&gt;69&lt;/RecNum&gt;&lt;DisplayText&gt;&lt;style face="superscript"&gt;18&lt;/style&gt;&lt;/DisplayText&gt;&lt;record&gt;&lt;rec-number&gt;69&lt;/rec-number&gt;&lt;foreign-keys&gt;&lt;key app="EN" db-id="2w9d5f9xq055xxedxp9pfvw85zr599rxzvvw" timestamp="1584789236"&gt;69&lt;/key&gt;&lt;/foreign-keys&gt;&lt;ref-type name="Journal Article"&gt;17&lt;/ref-type&gt;&lt;contributors&gt;&lt;authors&gt;&lt;author&gt;McChesney, E. W.&lt;/author&gt;&lt;/authors&gt;&lt;/contributors&gt;&lt;titles&gt;&lt;title&gt;Animal toxicity and pharmacokinetics of hydroxychloroquine sulfate&lt;/title&gt;&lt;secondary-title&gt;Am J Med&lt;/secondary-title&gt;&lt;/titles&gt;&lt;periodical&gt;&lt;full-title&gt;Am J Med&lt;/full-title&gt;&lt;/periodical&gt;&lt;pages&gt;11-8&lt;/pages&gt;&lt;volume&gt;75&lt;/volume&gt;&lt;number&gt;1A&lt;/number&gt;&lt;edition&gt;1983/07/18&lt;/edition&gt;&lt;keywords&gt;&lt;keyword&gt;Animals&lt;/keyword&gt;&lt;keyword&gt;Biotransformation&lt;/keyword&gt;&lt;keyword&gt;Chemical Phenomena&lt;/keyword&gt;&lt;keyword&gt;Chemistry&lt;/keyword&gt;&lt;keyword&gt;Dogs&lt;/keyword&gt;&lt;keyword&gt;Feces&lt;/keyword&gt;&lt;keyword&gt;Haplorhini&lt;/keyword&gt;&lt;keyword&gt;Hydroxychloroquine/blood/metabolism/*toxicity&lt;/keyword&gt;&lt;keyword&gt;Kinetics&lt;/keyword&gt;&lt;keyword&gt;Lethal Dose 50&lt;/keyword&gt;&lt;keyword&gt;Mice&lt;/keyword&gt;&lt;keyword&gt;Rabbits&lt;/keyword&gt;&lt;keyword&gt;Rats&lt;/keyword&gt;&lt;keyword&gt;Tissue Distribution&lt;/keyword&gt;&lt;/keywords&gt;&lt;dates&gt;&lt;year&gt;1983&lt;/year&gt;&lt;pub-dates&gt;&lt;date&gt;Jul 18&lt;/date&gt;&lt;/pub-dates&gt;&lt;/dates&gt;&lt;isbn&gt;0002-9343 (Print)&amp;#xD;0002-9343 (Linking)&lt;/isbn&gt;&lt;accession-num&gt;6408923&lt;/accession-num&gt;&lt;urls&gt;&lt;related-urls&gt;&lt;url&gt;https://www.ncbi.nlm.nih.gov/pubmed/6408923&lt;/url&gt;&lt;/related-urls&gt;&lt;/urls&gt;&lt;electronic-resource-num&gt;10.1016/0002-9343(83)91265-2&lt;/electronic-resource-num&gt;&lt;/record&gt;&lt;/Cite&gt;&lt;/EndNote&gt;</w:instrText>
        </w:r>
        <w:r w:rsidR="00275491">
          <w:fldChar w:fldCharType="separate"/>
        </w:r>
        <w:r w:rsidR="00275491" w:rsidRPr="00950A95">
          <w:rPr>
            <w:noProof/>
            <w:vertAlign w:val="superscript"/>
          </w:rPr>
          <w:t>18</w:t>
        </w:r>
        <w:r w:rsidR="00275491">
          <w:fldChar w:fldCharType="end"/>
        </w:r>
      </w:hyperlink>
      <w:r w:rsidR="008B2E54">
        <w:t>.</w:t>
      </w:r>
    </w:p>
    <w:p w14:paraId="208C2645" w14:textId="77777777" w:rsidR="00655943" w:rsidRPr="008B2E54" w:rsidRDefault="00655943" w:rsidP="00F123A0"/>
    <w:p w14:paraId="09A169CF" w14:textId="7FC90E88" w:rsidR="00696B33" w:rsidRDefault="000B39F6" w:rsidP="00F123A0">
      <w:r w:rsidRPr="008B2E54">
        <w:t>C</w:t>
      </w:r>
      <w:r w:rsidR="00324D47" w:rsidRPr="008B2E54">
        <w:t>Q</w:t>
      </w:r>
      <w:r w:rsidRPr="008B2E54">
        <w:t xml:space="preserve"> has significant antiviral activity against</w:t>
      </w:r>
      <w:r w:rsidRPr="008B2E54">
        <w:rPr>
          <w:i/>
          <w:iCs/>
        </w:rPr>
        <w:t xml:space="preserve"> </w:t>
      </w:r>
      <w:r w:rsidRPr="008B2E54">
        <w:t>SARS-CoV-2 in cell culture</w:t>
      </w:r>
      <w:r w:rsidR="00324D47" w:rsidRPr="008B2E54">
        <w:t xml:space="preserve"> (EC</w:t>
      </w:r>
      <w:r w:rsidR="00324D47" w:rsidRPr="00565FCC">
        <w:rPr>
          <w:position w:val="-2"/>
          <w:vertAlign w:val="subscript"/>
        </w:rPr>
        <w:t>50</w:t>
      </w:r>
      <w:r w:rsidR="00324D47" w:rsidRPr="008B2E54">
        <w:rPr>
          <w:position w:val="-2"/>
        </w:rPr>
        <w:t xml:space="preserve"> </w:t>
      </w:r>
      <w:r w:rsidR="00324D47" w:rsidRPr="008B2E54">
        <w:t>= 1.13 μM; CC</w:t>
      </w:r>
      <w:r w:rsidR="00324D47" w:rsidRPr="00565FCC">
        <w:rPr>
          <w:position w:val="-2"/>
          <w:vertAlign w:val="subscript"/>
        </w:rPr>
        <w:t>50</w:t>
      </w:r>
      <w:r w:rsidR="00324D47" w:rsidRPr="008B2E54">
        <w:rPr>
          <w:position w:val="-2"/>
        </w:rPr>
        <w:t xml:space="preserve"> </w:t>
      </w:r>
      <w:r w:rsidR="00324D47" w:rsidRPr="008B2E54">
        <w:t>&gt; 100 μM, SI &gt; 88.50)</w:t>
      </w:r>
      <w:r w:rsidRPr="008B2E54">
        <w:t>, as it does for the related SARS-CoV</w:t>
      </w:r>
      <w:r w:rsidR="008B2E54">
        <w:t>-1</w:t>
      </w:r>
      <w:r w:rsidRPr="008B2E54">
        <w:t xml:space="preserve"> </w:t>
      </w:r>
      <w:hyperlink w:anchor="_ENREF_3_19" w:tooltip="Wang, 2020 #1" w:history="1">
        <w:r w:rsidR="00275491" w:rsidRPr="008B2E54">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275491">
          <w:instrText xml:space="preserve"> ADDIN EN.CITE </w:instrText>
        </w:r>
        <w:r w:rsidR="00275491">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275491">
          <w:instrText xml:space="preserve"> ADDIN EN.CITE.DATA </w:instrText>
        </w:r>
        <w:r w:rsidR="00275491">
          <w:fldChar w:fldCharType="end"/>
        </w:r>
        <w:r w:rsidR="00275491" w:rsidRPr="008B2E54">
          <w:fldChar w:fldCharType="separate"/>
        </w:r>
        <w:r w:rsidR="00275491" w:rsidRPr="00950A95">
          <w:rPr>
            <w:noProof/>
            <w:vertAlign w:val="superscript"/>
          </w:rPr>
          <w:t>19-22</w:t>
        </w:r>
        <w:r w:rsidR="00275491" w:rsidRPr="008B2E54">
          <w:fldChar w:fldCharType="end"/>
        </w:r>
      </w:hyperlink>
      <w:r w:rsidRPr="008B2E54">
        <w:t>.</w:t>
      </w:r>
      <w:r w:rsidR="007C7881" w:rsidRPr="008B2E54">
        <w:t xml:space="preserve"> CQ </w:t>
      </w:r>
      <w:r w:rsidR="007C7881" w:rsidRPr="007C7881">
        <w:t>block</w:t>
      </w:r>
      <w:r w:rsidR="007C7881" w:rsidRPr="008B2E54">
        <w:t>s</w:t>
      </w:r>
      <w:r w:rsidR="007C7881" w:rsidRPr="007C7881">
        <w:t xml:space="preserve"> virus infection by increasing endosomal pH required for virus/ cell fusion, as well as interfering with the glycosylation of cellular receptors of SARS-CoV</w:t>
      </w:r>
      <w:r w:rsidR="007C7881" w:rsidRPr="008B2E54">
        <w:t>.</w:t>
      </w:r>
      <w:hyperlink w:anchor="_ENREF_3_21" w:tooltip="Vincent, 2005 #65" w:history="1">
        <w:r w:rsidR="00275491" w:rsidRPr="008B2E54">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275491">
          <w:instrText xml:space="preserve"> ADDIN EN.CITE </w:instrText>
        </w:r>
        <w:r w:rsidR="00275491">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275491">
          <w:instrText xml:space="preserve"> ADDIN EN.CITE.DATA </w:instrText>
        </w:r>
        <w:r w:rsidR="00275491">
          <w:fldChar w:fldCharType="end"/>
        </w:r>
        <w:r w:rsidR="00275491" w:rsidRPr="008B2E54">
          <w:fldChar w:fldCharType="separate"/>
        </w:r>
        <w:r w:rsidR="00275491" w:rsidRPr="00950A95">
          <w:rPr>
            <w:noProof/>
            <w:vertAlign w:val="superscript"/>
          </w:rPr>
          <w:t>21</w:t>
        </w:r>
        <w:r w:rsidR="00275491" w:rsidRPr="008B2E54">
          <w:fldChar w:fldCharType="end"/>
        </w:r>
      </w:hyperlink>
      <w:r w:rsidRPr="008B2E54">
        <w:t xml:space="preserve"> </w:t>
      </w:r>
      <w:r w:rsidR="00324D47" w:rsidRPr="008B2E54">
        <w:t>In SARS-CoV-2 infected Vero cells, HCQ</w:t>
      </w:r>
      <w:r w:rsidR="00324D47" w:rsidRPr="00324D47">
        <w:t xml:space="preserve"> (EC</w:t>
      </w:r>
      <w:r w:rsidR="00324D47" w:rsidRPr="00565FCC">
        <w:rPr>
          <w:position w:val="-2"/>
          <w:vertAlign w:val="subscript"/>
        </w:rPr>
        <w:t>50</w:t>
      </w:r>
      <w:r w:rsidR="00324D47" w:rsidRPr="00324D47">
        <w:t xml:space="preserve">=0.72 μM) </w:t>
      </w:r>
      <w:r w:rsidR="00324D47" w:rsidRPr="008B2E54">
        <w:t xml:space="preserve">has been reported </w:t>
      </w:r>
      <w:r w:rsidR="00324D47" w:rsidRPr="00324D47">
        <w:t xml:space="preserve">to be more potent than </w:t>
      </w:r>
      <w:r w:rsidR="00324D47" w:rsidRPr="008B2E54">
        <w:t>CQ</w:t>
      </w:r>
      <w:r w:rsidR="00324D47" w:rsidRPr="00324D47">
        <w:t xml:space="preserve"> (EC</w:t>
      </w:r>
      <w:r w:rsidR="00324D47" w:rsidRPr="00565FCC">
        <w:rPr>
          <w:position w:val="-2"/>
          <w:vertAlign w:val="subscript"/>
        </w:rPr>
        <w:t>50</w:t>
      </w:r>
      <w:r w:rsidR="00324D47" w:rsidRPr="00324D47">
        <w:t xml:space="preserve">=5.47 μM) </w:t>
      </w:r>
      <w:hyperlink w:anchor="_ENREF_3_23" w:tooltip="Yao, 2020 #64" w:history="1">
        <w:r w:rsidR="00275491" w:rsidRPr="008B2E54">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275491">
          <w:rPr>
            <w:color w:val="1E1E1C"/>
          </w:rPr>
          <w:instrText xml:space="preserve"> ADDIN EN.CITE </w:instrText>
        </w:r>
        <w:r w:rsidR="00275491">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275491">
          <w:rPr>
            <w:color w:val="1E1E1C"/>
          </w:rPr>
          <w:instrText xml:space="preserve"> ADDIN EN.CITE.DATA </w:instrText>
        </w:r>
        <w:r w:rsidR="00275491">
          <w:rPr>
            <w:color w:val="1E1E1C"/>
          </w:rPr>
        </w:r>
        <w:r w:rsidR="00275491">
          <w:rPr>
            <w:color w:val="1E1E1C"/>
          </w:rPr>
          <w:fldChar w:fldCharType="end"/>
        </w:r>
        <w:r w:rsidR="00275491" w:rsidRPr="008B2E54">
          <w:rPr>
            <w:color w:val="1E1E1C"/>
          </w:rPr>
        </w:r>
        <w:r w:rsidR="00275491" w:rsidRPr="008B2E54">
          <w:rPr>
            <w:color w:val="1E1E1C"/>
          </w:rPr>
          <w:fldChar w:fldCharType="separate"/>
        </w:r>
        <w:r w:rsidR="00275491" w:rsidRPr="00950A95">
          <w:rPr>
            <w:noProof/>
            <w:color w:val="1E1E1C"/>
            <w:vertAlign w:val="superscript"/>
          </w:rPr>
          <w:t>23</w:t>
        </w:r>
        <w:r w:rsidR="00275491" w:rsidRPr="008B2E54">
          <w:rPr>
            <w:color w:val="1E1E1C"/>
          </w:rPr>
          <w:fldChar w:fldCharType="end"/>
        </w:r>
      </w:hyperlink>
      <w:r w:rsidR="00324D47" w:rsidRPr="008B2E54">
        <w:rPr>
          <w:color w:val="1E1E1C"/>
        </w:rPr>
        <w:t>, although Liu et al reported that CQ was more potent than HCQ.</w:t>
      </w:r>
      <w:hyperlink w:anchor="_ENREF_3_24" w:tooltip="Liu, 2020 #63" w:history="1">
        <w:r w:rsidR="00275491" w:rsidRPr="008B2E54">
          <w:rPr>
            <w:color w:val="1E1E1C"/>
          </w:rPr>
          <w:fldChar w:fldCharType="begin"/>
        </w:r>
        <w:r w:rsidR="00275491">
          <w:rPr>
            <w:color w:val="1E1E1C"/>
          </w:rPr>
          <w:instrText xml:space="preserve"> ADDIN EN.CITE &lt;EndNote&gt;&lt;Cite&gt;&lt;Author&gt;Liu&lt;/Author&gt;&lt;Year&gt;2020&lt;/Year&gt;&lt;RecNum&gt;63&lt;/RecNum&gt;&lt;DisplayText&gt;&lt;style face="superscript"&gt;24&lt;/style&gt;&lt;/DisplayText&gt;&lt;record&gt;&lt;rec-number&gt;63&lt;/rec-number&gt;&lt;foreign-keys&gt;&lt;key app="EN" db-id="2w9d5f9xq055xxedxp9pfvw85zr599rxzvvw" timestamp="1584786594"&gt;63&lt;/key&gt;&lt;/foreign-keys&gt;&lt;ref-type name="Journal Article"&gt;17&lt;/ref-type&gt;&lt;contributors&gt;&lt;authors&gt;&lt;author&gt;Liu, J.&lt;/author&gt;&lt;author&gt;Cao, R.&lt;/author&gt;&lt;author&gt;Xu, M.&lt;/author&gt;&lt;author&gt;Wang, X.&lt;/author&gt;&lt;author&gt;Zhang, H.&lt;/author&gt;&lt;author&gt;Hu, H.&lt;/author&gt;&lt;author&gt;Li, Y.&lt;/author&gt;&lt;author&gt;Hu, Z.&lt;/author&gt;&lt;author&gt;Zhong, W.&lt;/author&gt;&lt;author&gt;Wang, M.&lt;/author&gt;&lt;/authors&gt;&lt;/contributors&gt;&lt;auth-address&gt;1State Key Laboratory of Virology, Wuhan Institute of Virology, Center for Biosafety Mega-Science, Chinese Academy of Sciences, 430071 Wuhan, China.0000000119573309grid.9227.e&amp;#xD;2National Engineering Research Center for the Emergency Drug, Beijing Institute of Pharmacology and Toxicology, 100850 Beijing, China.0000 0004 1803 4911grid.410740.6&amp;#xD;3University of the Chinese Academy of Sciences, 100049 Beijing, China.0000 0004 1797 8419grid.410726.6&lt;/auth-address&gt;&lt;titles&gt;&lt;title&gt;Hydroxychloroquine, a less toxic derivative of chloroquine, is effective in inhibiting SARS-CoV-2 infection in vitro&lt;/title&gt;&lt;secondary-title&gt;Cell Discov&lt;/secondary-title&gt;&lt;/titles&gt;&lt;periodical&gt;&lt;full-title&gt;Cell Discov&lt;/full-title&gt;&lt;/periodical&gt;&lt;pages&gt;16&lt;/pages&gt;&lt;volume&gt;6&lt;/volume&gt;&lt;edition&gt;2020/03/21&lt;/edition&gt;&lt;keywords&gt;&lt;keyword&gt;Autophagy&lt;/keyword&gt;&lt;keyword&gt;Transcription&lt;/keyword&gt;&lt;/keywords&gt;&lt;dates&gt;&lt;year&gt;2020&lt;/year&gt;&lt;/dates&gt;&lt;isbn&gt;2056-5968 (Print)&amp;#xD;2056-5968 (Linking)&lt;/isbn&gt;&lt;accession-num&gt;32194981&lt;/accession-num&gt;&lt;urls&gt;&lt;related-urls&gt;&lt;url&gt;https://www.ncbi.nlm.nih.gov/pubmed/32194981&lt;/url&gt;&lt;/related-urls&gt;&lt;/urls&gt;&lt;custom2&gt;PMC7078228&lt;/custom2&gt;&lt;electronic-resource-num&gt;10.1038/s41421-020-0156-0&lt;/electronic-resource-num&gt;&lt;/record&gt;&lt;/Cite&gt;&lt;/EndNote&gt;</w:instrText>
        </w:r>
        <w:r w:rsidR="00275491" w:rsidRPr="008B2E54">
          <w:rPr>
            <w:color w:val="1E1E1C"/>
          </w:rPr>
          <w:fldChar w:fldCharType="separate"/>
        </w:r>
        <w:r w:rsidR="00275491" w:rsidRPr="00950A95">
          <w:rPr>
            <w:noProof/>
            <w:color w:val="1E1E1C"/>
            <w:vertAlign w:val="superscript"/>
          </w:rPr>
          <w:t>24</w:t>
        </w:r>
        <w:r w:rsidR="00275491" w:rsidRPr="008B2E54">
          <w:rPr>
            <w:color w:val="1E1E1C"/>
          </w:rPr>
          <w:fldChar w:fldCharType="end"/>
        </w:r>
      </w:hyperlink>
      <w:r w:rsidR="00324D47" w:rsidRPr="008B2E54">
        <w:rPr>
          <w:color w:val="1E1E1C"/>
        </w:rPr>
        <w:t xml:space="preserve"> </w:t>
      </w:r>
      <w:r w:rsidRPr="008B2E54">
        <w:t>These are relatively high levels by comparison with therapeutic exposures in the treatment of malaria but could be achieved with daily oral dosing. Chloroquine has complex pharmacokinetic properties</w:t>
      </w:r>
      <w:r w:rsidR="008B2E54">
        <w:t xml:space="preserve"> and although</w:t>
      </w:r>
      <w:r w:rsidRPr="008B2E54">
        <w:t xml:space="preserve"> </w:t>
      </w:r>
      <w:r w:rsidR="008B2E54">
        <w:t>t</w:t>
      </w:r>
      <w:r w:rsidRPr="008B2E54">
        <w:t xml:space="preserve">he relationship between plasma concentrations and concentrations in respiratory epithelium is not known precisely, in rats the concentration in lung is between 124 and 748-fold that in plasma </w:t>
      </w:r>
      <w:hyperlink w:anchor="_ENREF_3_25" w:tooltip="McChesney, 1967 #2393" w:history="1">
        <w:r w:rsidR="00275491" w:rsidRPr="008B2E54">
          <w:fldChar w:fldCharType="begin"/>
        </w:r>
        <w:r w:rsidR="00275491">
          <w:instrText xml:space="preserve"> ADDIN EN.CITE &lt;EndNote&gt;&lt;Cite&gt;&lt;Author&gt;McChesney&lt;/Author&gt;&lt;Year&gt;1967&lt;/Year&gt;&lt;RecNum&gt;2393&lt;/RecNum&gt;&lt;DisplayText&gt;&lt;style face="superscript"&gt;25&lt;/style&gt;&lt;/DisplayText&gt;&lt;record&gt;&lt;rec-number&gt;2393&lt;/rec-number&gt;&lt;foreign-keys&gt;&lt;key app="EN" db-id="aspft2p0prr0w7e2vppvt0ei05adwpfwwzpp" timestamp="1581395530"&gt;2393&lt;/key&gt;&lt;/foreign-keys&gt;&lt;ref-type name="Journal Article"&gt;17&lt;/ref-type&gt;&lt;contributors&gt;&lt;authors&gt;&lt;author&gt;McChesney, E. W.&lt;/author&gt;&lt;author&gt;Banks, W. F., Jr.&lt;/author&gt;&lt;author&gt;Fabian, R. J.&lt;/author&gt;&lt;/authors&gt;&lt;/contributors&gt;&lt;titles&gt;&lt;title&gt;Tissue distribution of chloroquine, hydroxychloroquine, and desethylchloroquine in the rat&lt;/title&gt;&lt;secondary-title&gt;Toxicol Appl Pharmacol&lt;/secondary-title&gt;&lt;/titles&gt;&lt;periodical&gt;&lt;full-title&gt;Toxicol Appl Pharmacol&lt;/full-title&gt;&lt;/periodical&gt;&lt;pages&gt;501-13&lt;/pages&gt;&lt;volume&gt;10&lt;/volume&gt;&lt;number&gt;3&lt;/number&gt;&lt;edition&gt;1967/05/01&lt;/edition&gt;&lt;keywords&gt;&lt;keyword&gt;Animals&lt;/keyword&gt;&lt;keyword&gt;Chloroquine/blood/*metabolism&lt;/keyword&gt;&lt;keyword&gt;Eye/metabolism&lt;/keyword&gt;&lt;keyword&gt;Female&lt;/keyword&gt;&lt;keyword&gt;Hydroxychloroquine/blood/*metabolism&lt;/keyword&gt;&lt;keyword&gt;Kidney/metabolism&lt;/keyword&gt;&lt;keyword&gt;Liver/metabolism&lt;/keyword&gt;&lt;keyword&gt;Lung/metabolism&lt;/keyword&gt;&lt;keyword&gt;Male&lt;/keyword&gt;&lt;keyword&gt;Muscles/metabolism&lt;/keyword&gt;&lt;keyword&gt;Myocardium/metabolism&lt;/keyword&gt;&lt;keyword&gt;Rats&lt;/keyword&gt;&lt;keyword&gt;Spleen/metabolism&lt;/keyword&gt;&lt;/keywords&gt;&lt;dates&gt;&lt;year&gt;1967&lt;/year&gt;&lt;pub-dates&gt;&lt;date&gt;May&lt;/date&gt;&lt;/pub-dates&gt;&lt;/dates&gt;&lt;isbn&gt;0041-008X (Print)&amp;#xD;0041-008X (Linking)&lt;/isbn&gt;&lt;accession-num&gt;6059665&lt;/accession-num&gt;&lt;urls&gt;&lt;related-urls&gt;&lt;url&gt;https://www.ncbi.nlm.nih.gov/pubmed/6059665&lt;/url&gt;&lt;/related-urls&gt;&lt;/urls&gt;&lt;electronic-resource-num&gt;10.1016/0041-008x(67)90089-0&lt;/electronic-resource-num&gt;&lt;/record&gt;&lt;/Cite&gt;&lt;/EndNote&gt;</w:instrText>
        </w:r>
        <w:r w:rsidR="00275491" w:rsidRPr="008B2E54">
          <w:fldChar w:fldCharType="separate"/>
        </w:r>
        <w:r w:rsidR="00275491" w:rsidRPr="00950A95">
          <w:rPr>
            <w:noProof/>
            <w:vertAlign w:val="superscript"/>
          </w:rPr>
          <w:t>25</w:t>
        </w:r>
        <w:r w:rsidR="00275491" w:rsidRPr="008B2E54">
          <w:fldChar w:fldCharType="end"/>
        </w:r>
      </w:hyperlink>
      <w:r w:rsidRPr="008B2E54">
        <w:t xml:space="preserve">. If active, </w:t>
      </w:r>
      <w:r w:rsidR="008B2E54">
        <w:t>HCQ</w:t>
      </w:r>
      <w:r w:rsidRPr="008B2E54">
        <w:t xml:space="preserve"> concentrations in the human lung would be expected to exceed those required for the EC</w:t>
      </w:r>
      <w:r w:rsidRPr="00565FCC">
        <w:rPr>
          <w:vertAlign w:val="subscript"/>
        </w:rPr>
        <w:t>90</w:t>
      </w:r>
      <w:r w:rsidRPr="008B2E54">
        <w:t xml:space="preserve"> after an initial dose. There are preliminary reports emerging from China </w:t>
      </w:r>
      <w:r w:rsidR="000F3E30" w:rsidRPr="008B2E54">
        <w:t xml:space="preserve">and France </w:t>
      </w:r>
      <w:r w:rsidRPr="008B2E54">
        <w:t xml:space="preserve">of clinical benefit in the treatment of COVID-19 infections </w:t>
      </w:r>
      <w:r w:rsidR="007C7881" w:rsidRPr="008B2E54">
        <w:fldChar w:fldCharType="begin">
          <w:fldData xml:space="preserve">PEVuZE5vdGU+PENpdGU+PEF1dGhvcj5HYW88L0F1dGhvcj48WWVhcj4yMDIwPC9ZZWFyPjxSZWNO
dW0+MjQyNDwvUmVjTnVtPjxEaXNwbGF5VGV4dD48c3R5bGUgZmFjZT0ic3VwZXJzY3JpcHQiPjI2
LDI3PC9zdHlsZT48L0Rpc3BsYXlUZXh0PjxyZWNvcmQ+PHJlYy1udW1iZXI+MjQyNDwvcmVjLW51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950A95">
        <w:instrText xml:space="preserve"> ADDIN EN.CITE </w:instrText>
      </w:r>
      <w:r w:rsidR="00950A95">
        <w:fldChar w:fldCharType="begin">
          <w:fldData xml:space="preserve">PEVuZE5vdGU+PENpdGU+PEF1dGhvcj5HYW88L0F1dGhvcj48WWVhcj4yMDIwPC9ZZWFyPjxSZWNO
dW0+MjQyNDwvUmVjTnVtPjxEaXNwbGF5VGV4dD48c3R5bGUgZmFjZT0ic3VwZXJzY3JpcHQiPjI2
LDI3PC9zdHlsZT48L0Rpc3BsYXlUZXh0PjxyZWNvcmQ+PHJlYy1udW1iZXI+MjQyNDwvcmVjLW51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950A95">
        <w:instrText xml:space="preserve"> ADDIN EN.CITE.DATA </w:instrText>
      </w:r>
      <w:r w:rsidR="00950A95">
        <w:fldChar w:fldCharType="end"/>
      </w:r>
      <w:r w:rsidR="007C7881" w:rsidRPr="008B2E54">
        <w:fldChar w:fldCharType="separate"/>
      </w:r>
      <w:hyperlink w:anchor="_ENREF_3_26" w:tooltip="Gao, 2020 #2424" w:history="1">
        <w:r w:rsidR="00275491" w:rsidRPr="00950A95">
          <w:rPr>
            <w:noProof/>
            <w:vertAlign w:val="superscript"/>
          </w:rPr>
          <w:t>26</w:t>
        </w:r>
      </w:hyperlink>
      <w:r w:rsidR="00950A95" w:rsidRPr="00950A95">
        <w:rPr>
          <w:noProof/>
          <w:vertAlign w:val="superscript"/>
        </w:rPr>
        <w:t>,</w:t>
      </w:r>
      <w:hyperlink w:anchor="_ENREF_3_27" w:tooltip="GAUTRET, 2020 #68" w:history="1">
        <w:r w:rsidR="00275491" w:rsidRPr="00950A95">
          <w:rPr>
            <w:noProof/>
            <w:vertAlign w:val="superscript"/>
          </w:rPr>
          <w:t>27</w:t>
        </w:r>
      </w:hyperlink>
      <w:r w:rsidR="007C7881" w:rsidRPr="008B2E54">
        <w:fldChar w:fldCharType="end"/>
      </w:r>
      <w:r w:rsidRPr="008B2E54">
        <w:t>.</w:t>
      </w:r>
      <w:r w:rsidR="00FB160F" w:rsidRPr="008B2E54">
        <w:t xml:space="preserve"> </w:t>
      </w:r>
    </w:p>
    <w:p w14:paraId="2DA36556" w14:textId="77777777" w:rsidR="00655943" w:rsidRDefault="00655943" w:rsidP="00F123A0"/>
    <w:p w14:paraId="61DB5665" w14:textId="37E265C0" w:rsidR="00565FCC" w:rsidRDefault="00696B33" w:rsidP="00F123A0">
      <w:r w:rsidRPr="00696B33">
        <w:t>The recommended adult dosing of chloroquine for treatment of non-falciparum malaria (BNF) is: Initially 620 mg, then 310 mg after 6</w:t>
      </w:r>
      <w:r w:rsidR="001001E5">
        <w:t>-</w:t>
      </w:r>
      <w:r w:rsidRPr="00696B33">
        <w:t>8 hours, then 310 mg daily for 2 days</w:t>
      </w:r>
      <w:r w:rsidR="00565FCC">
        <w:t xml:space="preserve">. This is equivalent to </w:t>
      </w:r>
      <w:r w:rsidRPr="00696B33">
        <w:t>930mg base in first 24 hours. This is a loading dose to ensure the necessary blood concentrations are achieved rapidly.</w:t>
      </w:r>
    </w:p>
    <w:p w14:paraId="70736A08" w14:textId="77777777" w:rsidR="00655943" w:rsidRDefault="00655943" w:rsidP="00F123A0"/>
    <w:p w14:paraId="56753445" w14:textId="5F110EAD" w:rsidR="001001E5" w:rsidRDefault="00696B33" w:rsidP="00F123A0">
      <w:r w:rsidRPr="00696B33">
        <w:t>Hydroxychloroquine is very similar to chloroquine. It is used mainly to treat rheumatoid arthritis and other related conditions. The adult dose is usually 400-600mg</w:t>
      </w:r>
      <w:r w:rsidR="001001E5">
        <w:t xml:space="preserve"> per </w:t>
      </w:r>
      <w:r w:rsidRPr="00696B33">
        <w:t>day (equivalent to 310 to 465 mg base). Sometimes 800mg</w:t>
      </w:r>
      <w:r w:rsidR="001001E5">
        <w:t xml:space="preserve"> per </w:t>
      </w:r>
      <w:r w:rsidRPr="00696B33">
        <w:t>day is given.</w:t>
      </w:r>
    </w:p>
    <w:p w14:paraId="1ADDA62B" w14:textId="77777777" w:rsidR="001001E5" w:rsidRDefault="001001E5" w:rsidP="00F123A0"/>
    <w:p w14:paraId="4EC26F8F" w14:textId="0B63E960" w:rsidR="001001E5" w:rsidRDefault="00696B33" w:rsidP="00F123A0">
      <w:r w:rsidRPr="00696B33">
        <w:t>The dose in RECOVERY is Hydroyxchloroquine (155mg base per 200 mg tablet)</w:t>
      </w:r>
      <w:r w:rsidR="00565FCC">
        <w:t>:</w:t>
      </w:r>
    </w:p>
    <w:p w14:paraId="436B6A89" w14:textId="77777777" w:rsidR="001001E5" w:rsidRDefault="001001E5" w:rsidP="00F123A0"/>
    <w:p w14:paraId="412DA742" w14:textId="1B65D266" w:rsidR="00565FCC" w:rsidRPr="00167119" w:rsidRDefault="00696B33" w:rsidP="00F123A0">
      <w:r w:rsidRPr="00565FCC">
        <w:t>Initial dose:</w:t>
      </w:r>
      <w:r w:rsidR="00565FCC">
        <w:tab/>
      </w:r>
      <w:r w:rsidR="00351C46">
        <w:tab/>
      </w:r>
      <w:r w:rsidR="00351C46">
        <w:tab/>
      </w:r>
      <w:r w:rsidRPr="00167119">
        <w:t>4 tablet</w:t>
      </w:r>
      <w:r w:rsidR="00565FCC" w:rsidRPr="00167119">
        <w:t>s</w:t>
      </w:r>
    </w:p>
    <w:p w14:paraId="1813CB67" w14:textId="32BECE15" w:rsidR="00565FCC" w:rsidRPr="00167119" w:rsidRDefault="00565FCC" w:rsidP="00F123A0">
      <w:r w:rsidRPr="00167119">
        <w:t>6</w:t>
      </w:r>
      <w:r w:rsidR="00696B33" w:rsidRPr="00167119">
        <w:t xml:space="preserve"> hours </w:t>
      </w:r>
      <w:r w:rsidR="008A3080">
        <w:t>after initial dose</w:t>
      </w:r>
      <w:r w:rsidRPr="00167119">
        <w:t>:</w:t>
      </w:r>
      <w:r w:rsidRPr="00167119">
        <w:tab/>
      </w:r>
      <w:r w:rsidR="00696B33" w:rsidRPr="00167119">
        <w:t>4 tablets</w:t>
      </w:r>
    </w:p>
    <w:p w14:paraId="5D326B55" w14:textId="2A7AD32F" w:rsidR="00565FCC" w:rsidRPr="00167119" w:rsidRDefault="00696B33" w:rsidP="00F123A0">
      <w:r w:rsidRPr="00167119">
        <w:t>12 hours</w:t>
      </w:r>
      <w:r w:rsidR="008A3080">
        <w:t xml:space="preserve"> after initial dose</w:t>
      </w:r>
      <w:r w:rsidR="00565FCC" w:rsidRPr="00167119">
        <w:t>:</w:t>
      </w:r>
      <w:r w:rsidR="00565FCC" w:rsidRPr="00167119">
        <w:tab/>
      </w:r>
      <w:r w:rsidRPr="00167119">
        <w:t>2 tablets</w:t>
      </w:r>
    </w:p>
    <w:p w14:paraId="292B22C2" w14:textId="55E39672" w:rsidR="00565FCC" w:rsidRPr="00167119" w:rsidRDefault="00696B33" w:rsidP="00F123A0">
      <w:r w:rsidRPr="00167119">
        <w:t>24 hours</w:t>
      </w:r>
      <w:r w:rsidR="008A3080">
        <w:t xml:space="preserve"> after initial dose</w:t>
      </w:r>
      <w:r w:rsidR="00565FCC" w:rsidRPr="00167119">
        <w:t>:</w:t>
      </w:r>
      <w:r w:rsidR="00565FCC" w:rsidRPr="00167119">
        <w:tab/>
      </w:r>
      <w:r w:rsidRPr="00167119">
        <w:t>2 tablets</w:t>
      </w:r>
    </w:p>
    <w:p w14:paraId="70B55F04" w14:textId="5CF4D2EB" w:rsidR="00565FCC" w:rsidRPr="00565FCC" w:rsidRDefault="00696B33" w:rsidP="00F123A0">
      <w:r w:rsidRPr="00167119">
        <w:t>Thereafter</w:t>
      </w:r>
      <w:r w:rsidR="00565FCC" w:rsidRPr="00167119">
        <w:t>:</w:t>
      </w:r>
      <w:r w:rsidR="00565FCC" w:rsidRPr="00167119">
        <w:tab/>
      </w:r>
      <w:r w:rsidR="008A3080">
        <w:tab/>
      </w:r>
      <w:r w:rsidR="008A3080">
        <w:tab/>
      </w:r>
      <w:r w:rsidRPr="00167119">
        <w:t>2 tablets</w:t>
      </w:r>
      <w:r w:rsidR="00565FCC" w:rsidRPr="00167119">
        <w:t xml:space="preserve"> </w:t>
      </w:r>
      <w:r w:rsidR="00565FCC" w:rsidRPr="00565FCC">
        <w:t>every 12 hours f</w:t>
      </w:r>
      <w:r w:rsidRPr="00565FCC">
        <w:t>or a tot</w:t>
      </w:r>
      <w:r w:rsidR="00565FCC" w:rsidRPr="00565FCC">
        <w:t>al of 10 days</w:t>
      </w:r>
    </w:p>
    <w:p w14:paraId="59C4A808" w14:textId="0DBDA1C1" w:rsidR="00565FCC" w:rsidRDefault="00696B33" w:rsidP="00F123A0">
      <w:r w:rsidRPr="00696B33">
        <w:rPr>
          <w:color w:val="5856D6"/>
        </w:rPr>
        <w:br/>
      </w:r>
      <w:r w:rsidRPr="00696B33">
        <w:t>12x155mg = 1860mg base = in first 24 hours</w:t>
      </w:r>
    </w:p>
    <w:p w14:paraId="4E39A488" w14:textId="374C72AA" w:rsidR="000B39F6" w:rsidRPr="004832D7" w:rsidRDefault="00696B33" w:rsidP="00F123A0">
      <w:pPr>
        <w:rPr>
          <w:b/>
          <w:color w:val="000000" w:themeColor="text1"/>
        </w:rPr>
      </w:pPr>
      <w:r w:rsidRPr="00696B33">
        <w:br/>
        <w:t>So the loading dose in RECOVERY is twice the normal dose for treating malaria. However, this dose has been selected based on the available data of the IC</w:t>
      </w:r>
      <w:r w:rsidRPr="00565FCC">
        <w:rPr>
          <w:vertAlign w:val="subscript"/>
        </w:rPr>
        <w:t>50</w:t>
      </w:r>
      <w:r w:rsidRPr="00696B33">
        <w:t xml:space="preserve"> for SARS-</w:t>
      </w:r>
      <w:r w:rsidRPr="00696B33">
        <w:lastRenderedPageBreak/>
        <w:t xml:space="preserve">CoV-2. The objective is to reach plasma concentrations that are inhibitory to the virus as soon as safely possible. The plasma concentrations that will result are at the higher end of those encountered during steady state treatment of rheumatoid arthritis. Given the significant mortality in patients hospitalised with COVID-19, this dose is felt to be justified. This is the schedule that </w:t>
      </w:r>
      <w:r w:rsidR="00CA610B">
        <w:t xml:space="preserve">has been </w:t>
      </w:r>
      <w:r w:rsidRPr="00696B33">
        <w:t>adopted by the World Health Organisation.</w:t>
      </w:r>
      <w:r w:rsidR="00351C46">
        <w:t xml:space="preserve"> </w:t>
      </w:r>
      <w:r w:rsidR="00F34C4C" w:rsidRPr="00696B33">
        <w:rPr>
          <w:color w:val="000000" w:themeColor="text1"/>
        </w:rPr>
        <w:t xml:space="preserve">No dose adjustment is required for weight based on the doses defined in this </w:t>
      </w:r>
      <w:r w:rsidR="00F34C4C" w:rsidRPr="004832D7">
        <w:rPr>
          <w:color w:val="000000" w:themeColor="text1"/>
        </w:rPr>
        <w:t>protocol.</w:t>
      </w:r>
    </w:p>
    <w:p w14:paraId="5EE16512" w14:textId="77777777" w:rsidR="001001E5" w:rsidRDefault="001001E5" w:rsidP="001001E5"/>
    <w:p w14:paraId="07EF4ADE" w14:textId="7F017D0B" w:rsidR="001001E5" w:rsidRDefault="001001E5" w:rsidP="001001E5">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hyperlink w:anchor="_ENREF_3_28" w:tooltip="Kanoh, 2010 #76" w:history="1">
        <w:r w:rsidR="00275491">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275491">
          <w:instrText xml:space="preserve"> ADDIN EN.CITE </w:instrText>
        </w:r>
        <w:r w:rsidR="00275491">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275491">
          <w:instrText xml:space="preserve"> ADDIN EN.CITE.DATA </w:instrText>
        </w:r>
        <w:r w:rsidR="00275491">
          <w:fldChar w:fldCharType="end"/>
        </w:r>
        <w:r w:rsidR="00275491">
          <w:fldChar w:fldCharType="separate"/>
        </w:r>
        <w:r w:rsidR="00275491" w:rsidRPr="00E13B59">
          <w:rPr>
            <w:noProof/>
            <w:vertAlign w:val="superscript"/>
          </w:rPr>
          <w:t>28-30</w:t>
        </w:r>
        <w:r w:rsidR="00275491">
          <w:fldChar w:fldCharType="end"/>
        </w:r>
      </w:hyperlink>
      <w:r>
        <w:t xml:space="preserve"> Macrolides are widely used both in infectious pneumonia due to their antimicrobial activity and in chronic inflammatory lung disease due to the immunomodulatory effects.</w:t>
      </w:r>
      <w:hyperlink w:anchor="_ENREF_3_31" w:tooltip="Spagnolo, 2013 #79" w:history="1">
        <w:r w:rsidR="00275491">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275491">
          <w:instrText xml:space="preserve"> ADDIN EN.CITE </w:instrText>
        </w:r>
        <w:r w:rsidR="00275491">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275491">
          <w:instrText xml:space="preserve"> ADDIN EN.CITE.DATA </w:instrText>
        </w:r>
        <w:r w:rsidR="00275491">
          <w:fldChar w:fldCharType="end"/>
        </w:r>
        <w:r w:rsidR="00275491">
          <w:fldChar w:fldCharType="separate"/>
        </w:r>
        <w:r w:rsidR="00275491" w:rsidRPr="00E13B59">
          <w:rPr>
            <w:noProof/>
            <w:vertAlign w:val="superscript"/>
          </w:rPr>
          <w:t>31</w:t>
        </w:r>
        <w:r w:rsidR="00275491">
          <w:fldChar w:fldCharType="end"/>
        </w:r>
      </w:hyperlink>
      <w:r>
        <w:t xml:space="preserve"> </w:t>
      </w:r>
      <w:r w:rsidRPr="000B6E5F">
        <w:t>Azithromycin is preferred over other macrolides b</w:t>
      </w:r>
      <w:r>
        <w:t>e</w:t>
      </w:r>
      <w:r w:rsidRPr="000B6E5F">
        <w:t>caus</w:t>
      </w:r>
      <w:r>
        <w:t>e data suggest it has stronger immunomodulatory effects than other macrolides.</w:t>
      </w:r>
      <w:hyperlink w:anchor="_ENREF_3_30" w:tooltip="Zimmermann, 2018 #81" w:history="1">
        <w:r w:rsidR="00275491">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275491">
          <w:instrText xml:space="preserve"> ADDIN EN.CITE </w:instrText>
        </w:r>
        <w:r w:rsidR="00275491">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275491">
          <w:instrText xml:space="preserve"> ADDIN EN.CITE.DATA </w:instrText>
        </w:r>
        <w:r w:rsidR="00275491">
          <w:fldChar w:fldCharType="end"/>
        </w:r>
        <w:r w:rsidR="00275491">
          <w:fldChar w:fldCharType="separate"/>
        </w:r>
        <w:r w:rsidR="00275491" w:rsidRPr="00E13B59">
          <w:rPr>
            <w:noProof/>
            <w:vertAlign w:val="superscript"/>
          </w:rPr>
          <w:t>30</w:t>
        </w:r>
        <w:r w:rsidR="00275491">
          <w:fldChar w:fldCharType="end"/>
        </w:r>
      </w:hyperlink>
    </w:p>
    <w:p w14:paraId="0217ECA3" w14:textId="77777777" w:rsidR="001001E5" w:rsidRDefault="001001E5" w:rsidP="001001E5"/>
    <w:p w14:paraId="6ADDCF5A" w14:textId="2DA17DF8" w:rsidR="001001E5" w:rsidRPr="000B6E5F" w:rsidRDefault="001001E5" w:rsidP="001001E5">
      <w:r>
        <w:t>The use of macrolides in influenza-associated pneumonia has been associated with a faster reduction in inflammatory cytokines and, in combination with naproxen, decreased mortality.</w:t>
      </w:r>
      <w:hyperlink w:anchor="_ENREF_3_32" w:tooltip="Hui, 2018 #82" w:history="1">
        <w:r w:rsidR="00275491">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275491">
          <w:instrText xml:space="preserve"> ADDIN EN.CITE </w:instrText>
        </w:r>
        <w:r w:rsidR="00275491">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275491">
          <w:instrText xml:space="preserve"> ADDIN EN.CITE.DATA </w:instrText>
        </w:r>
        <w:r w:rsidR="00275491">
          <w:fldChar w:fldCharType="end"/>
        </w:r>
        <w:r w:rsidR="00275491">
          <w:fldChar w:fldCharType="separate"/>
        </w:r>
        <w:r w:rsidR="00275491" w:rsidRPr="00B900C8">
          <w:rPr>
            <w:noProof/>
            <w:vertAlign w:val="superscript"/>
          </w:rPr>
          <w:t>32-34</w:t>
        </w:r>
        <w:r w:rsidR="00275491">
          <w:fldChar w:fldCharType="end"/>
        </w:r>
      </w:hyperlink>
      <w:r>
        <w:t xml:space="preserve"> Observational studies in MERS-CoV have not demonstrated a mortality benefit of macrolide use.</w:t>
      </w:r>
      <w:hyperlink w:anchor="_ENREF_3_35" w:tooltip="Arabi, 2019 #85" w:history="1">
        <w:r w:rsidR="00275491">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275491">
          <w:instrText xml:space="preserve"> ADDIN EN.CITE </w:instrText>
        </w:r>
        <w:r w:rsidR="00275491">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275491">
          <w:instrText xml:space="preserve"> ADDIN EN.CITE.DATA </w:instrText>
        </w:r>
        <w:r w:rsidR="00275491">
          <w:fldChar w:fldCharType="end"/>
        </w:r>
        <w:r w:rsidR="00275491">
          <w:fldChar w:fldCharType="separate"/>
        </w:r>
        <w:r w:rsidR="00275491" w:rsidRPr="00B900C8">
          <w:rPr>
            <w:noProof/>
            <w:vertAlign w:val="superscript"/>
          </w:rPr>
          <w:t>35</w:t>
        </w:r>
        <w:r w:rsidR="00275491">
          <w:fldChar w:fldCharType="end"/>
        </w:r>
      </w:hyperlink>
      <w:r>
        <w:t xml:space="preserve"> Macrolides have not been evaluated in severe betacoronavirus infections in randomised controlled trials.</w:t>
      </w:r>
      <w:r w:rsidRPr="00B900C8">
        <w:t xml:space="preserve"> </w:t>
      </w:r>
      <w:r>
        <w:t>The safety of macrolides is well established.</w:t>
      </w:r>
    </w:p>
    <w:p w14:paraId="115BAAB8" w14:textId="77777777" w:rsidR="008F69C6" w:rsidRPr="00CE1CFC" w:rsidRDefault="008F69C6" w:rsidP="008F69C6"/>
    <w:p w14:paraId="04B10CD2" w14:textId="684EBBCA"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17457BB4" w14:textId="77777777" w:rsidR="008F69C6" w:rsidRDefault="008F69C6" w:rsidP="008F69C6"/>
    <w:p w14:paraId="5FA770B2" w14:textId="6E3DC913" w:rsidR="008F69C6" w:rsidRDefault="008F69C6" w:rsidP="008F69C6">
      <w:r>
        <w:t>Severe COVID-19 is associated with a hyper-inflammatory state with elevated ESR, C-reactive protein, D-dimers, lactate dehydrogenase, ferritin, and increased levels of pro-inflammatory cytokines including as IL-1 and IL-6.</w:t>
      </w:r>
      <w:hyperlink w:anchor="_ENREF_3_36" w:tooltip="Zhang, 2020 #87" w:history="1">
        <w:r w:rsidR="00275491">
          <w:fldChar w:fldCharType="begin">
            <w:fldData xml:space="preserve">PEVuZE5vdGU+PENpdGU+PEF1dGhvcj5aaGFuZzwvQXV0aG9yPjxZZWFyPjIwMjA8L1llYXI+PFJl
Y051bT44NzwvUmVjTnVtPjxEaXNwbGF5VGV4dD48c3R5bGUgZmFjZT0ic3VwZXJzY3JpcHQiPjM2
LTM4PC9zdHlsZT48L0Rpc3BsYXlUZXh0PjxyZWNvcmQ+PHJlYy1udW1iZXI+ODc8L3JlYy1udW1i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PEF1dGhvcj5aaG91PC9BdXRob3I+PFllYXI+MjAyMDwvWWVhcj48UmVjTnVtPjg2PC9SZWNOdW0+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amluZywgQ2hpbmEuJiN4RDtEZXBhcnRtZW50IG9mIFR1YmVyY3Vsb3NpcyBhbmQgUmVzcGlyYXRv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</w:fldData>
          </w:fldChar>
        </w:r>
        <w:r w:rsidR="00275491">
          <w:instrText xml:space="preserve"> ADDIN EN.CITE </w:instrText>
        </w:r>
        <w:r w:rsidR="00275491">
          <w:fldChar w:fldCharType="begin">
            <w:fldData xml:space="preserve">PEVuZE5vdGU+PENpdGU+PEF1dGhvcj5aaGFuZzwvQXV0aG9yPjxZZWFyPjIwMjA8L1llYXI+PFJl
Y051bT44NzwvUmVjTnVtPjxEaXNwbGF5VGV4dD48c3R5bGUgZmFjZT0ic3VwZXJzY3JpcHQiPjM2
LTM4PC9zdHlsZT48L0Rpc3BsYXlUZXh0PjxyZWNvcmQ+PHJlYy1udW1iZXI+ODc8L3JlYy1udW1i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PEF1dGhvcj5aaG91PC9BdXRob3I+PFllYXI+MjAyMDwvWWVhcj48UmVjTnVtPjg2PC9SZWNOdW0+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amluZywgQ2hpbmEuJiN4RDtEZXBhcnRtZW50IG9mIFR1YmVyY3Vsb3NpcyBhbmQgUmVzcGlyYXRv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</w:fldData>
          </w:fldChar>
        </w:r>
        <w:r w:rsidR="00275491">
          <w:instrText xml:space="preserve"> ADDIN EN.CITE.DATA </w:instrText>
        </w:r>
        <w:r w:rsidR="00275491">
          <w:fldChar w:fldCharType="end"/>
        </w:r>
        <w:r w:rsidR="00275491">
          <w:fldChar w:fldCharType="separate"/>
        </w:r>
        <w:r w:rsidR="00275491" w:rsidRPr="007F3FD0">
          <w:rPr>
            <w:noProof/>
            <w:vertAlign w:val="superscript"/>
          </w:rPr>
          <w:t>36-38</w:t>
        </w:r>
        <w:r w:rsidR="00275491">
          <w:fldChar w:fldCharType="end"/>
        </w:r>
      </w:hyperlink>
      <w:r>
        <w:t xml:space="preserve"> </w:t>
      </w:r>
      <w:hyperlink w:anchor="_ENREF_3_46" w:tooltip="Zhou, 2020 #86" w:history="1"/>
      <w:r>
        <w:t>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Y051bT44NzwvUmVjTnVtPjxEaXNwbGF5VGV4dD48c3R5bGUgZmFjZT0ic3VwZXJzY3JpcHQiPjM2
LDM5PC9zdHlsZT48L0Rpc3BsYXlUZXh0PjxyZWNvcmQ+PHJlYy1udW1iZXI+ODc8L3JlYy1udW1i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275491">
        <w:instrText xml:space="preserve"> ADDIN EN.CITE </w:instrText>
      </w:r>
      <w:r w:rsidR="00275491">
        <w:fldChar w:fldCharType="begin">
          <w:fldData xml:space="preserve">PEVuZE5vdGU+PENpdGU+PEF1dGhvcj5aaGFuZzwvQXV0aG9yPjxZZWFyPjIwMjA8L1llYXI+PFJl
Y051bT44NzwvUmVjTnVtPjxEaXNwbGF5VGV4dD48c3R5bGUgZmFjZT0ic3VwZXJzY3JpcHQiPjM2
LDM5PC9zdHlsZT48L0Rpc3BsYXlUZXh0PjxyZWNvcmQ+PHJlYy1udW1iZXI+ODc8L3JlYy1udW1i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275491">
        <w:instrText xml:space="preserve"> ADDIN EN.CITE.DATA </w:instrText>
      </w:r>
      <w:r w:rsidR="00275491">
        <w:fldChar w:fldCharType="end"/>
      </w:r>
      <w:r w:rsidR="007F3FD0">
        <w:fldChar w:fldCharType="separate"/>
      </w:r>
      <w:hyperlink w:anchor="_ENREF_3_36" w:tooltip="Zhang, 2020 #87" w:history="1">
        <w:r w:rsidR="00275491" w:rsidRPr="00275491">
          <w:rPr>
            <w:noProof/>
            <w:vertAlign w:val="superscript"/>
          </w:rPr>
          <w:t>36</w:t>
        </w:r>
      </w:hyperlink>
      <w:r w:rsidR="00275491" w:rsidRPr="00275491">
        <w:rPr>
          <w:noProof/>
          <w:vertAlign w:val="superscript"/>
        </w:rPr>
        <w:t>,</w:t>
      </w:r>
      <w:hyperlink w:anchor="_ENREF_3_39" w:tooltip="Zhang, 2020 #93" w:history="1">
        <w:r w:rsidR="00275491" w:rsidRPr="00275491">
          <w:rPr>
            <w:noProof/>
            <w:vertAlign w:val="superscript"/>
          </w:rPr>
          <w:t>39</w:t>
        </w:r>
      </w:hyperlink>
      <w:r w:rsidR="007F3FD0">
        <w:fldChar w:fldCharType="end"/>
      </w:r>
      <w:r w:rsidR="00CA2F0D">
        <w:t xml:space="preserve"> IL</w:t>
      </w:r>
      <w:r>
        <w:t xml:space="preserve">-6 inhibitors have not been evaluated for the treatment of COVID-19 in randomised controlled trials. </w:t>
      </w:r>
    </w:p>
    <w:p w14:paraId="341DD085" w14:textId="5BC3DBB6" w:rsidR="00CE1CFC" w:rsidRPr="00CE1CFC" w:rsidRDefault="00CE1CFC" w:rsidP="00F123A0"/>
    <w:p w14:paraId="2CE58626" w14:textId="77777777" w:rsidR="00F47C60" w:rsidRDefault="00F47C60" w:rsidP="00F123A0"/>
    <w:p w14:paraId="4246940C" w14:textId="6AB7F48B" w:rsidR="00E5671F" w:rsidRPr="00655943" w:rsidRDefault="00E5671F" w:rsidP="00F123A0">
      <w:pPr>
        <w:rPr>
          <w:b/>
        </w:rPr>
      </w:pPr>
      <w:r w:rsidRPr="00655943">
        <w:rPr>
          <w:b/>
        </w:rPr>
        <w:t>REFERENCES</w:t>
      </w:r>
    </w:p>
    <w:p w14:paraId="2F3CDB3B" w14:textId="77777777" w:rsidR="00E5671F" w:rsidRDefault="00E5671F" w:rsidP="00F123A0"/>
    <w:p w14:paraId="73A6EA35" w14:textId="77777777" w:rsidR="00275491" w:rsidRPr="00275491" w:rsidRDefault="00E5671F" w:rsidP="00573138">
      <w:pPr>
        <w:pStyle w:val="EndNoteBibliography"/>
        <w:spacing w:after="240"/>
        <w:ind w:left="426" w:hanging="426"/>
      </w:pPr>
      <w:r>
        <w:rPr>
          <w:rFonts w:eastAsia="Times New Roman"/>
        </w:rPr>
        <w:fldChar w:fldCharType="begin"/>
      </w:r>
      <w:r>
        <w:rPr>
          <w:rFonts w:eastAsia="Times New Roman"/>
        </w:rPr>
        <w:instrText xml:space="preserve"> ADDIN EN.SECTION.REFLIST </w:instrText>
      </w:r>
      <w:r>
        <w:rPr>
          <w:rFonts w:eastAsia="Times New Roman"/>
        </w:rPr>
        <w:fldChar w:fldCharType="separate"/>
      </w:r>
      <w:bookmarkStart w:id="529" w:name="_ENREF_3_1"/>
      <w:r w:rsidR="00275491" w:rsidRPr="00275491">
        <w:t>1.</w:t>
      </w:r>
      <w:r w:rsidR="00275491" w:rsidRPr="00275491">
        <w:tab/>
        <w:t>Pasley MV, Martinez M, Hermes A, d'Amico R, Nilius A. Safety and efficacy of lopinavir/ritonavir during pregnancy: a systematic review. AIDS Rev 2013;15:38-48.</w:t>
      </w:r>
      <w:bookmarkEnd w:id="529"/>
    </w:p>
    <w:p w14:paraId="76365FAB" w14:textId="77777777" w:rsidR="00275491" w:rsidRPr="00275491" w:rsidRDefault="00275491" w:rsidP="00573138">
      <w:pPr>
        <w:pStyle w:val="EndNoteBibliography"/>
        <w:spacing w:after="240"/>
        <w:ind w:left="426" w:hanging="426"/>
      </w:pPr>
      <w:bookmarkStart w:id="530" w:name="_ENREF_3_2"/>
      <w:r w:rsidRPr="00275491">
        <w:t>2.</w:t>
      </w:r>
      <w:r w:rsidRPr="00275491">
        <w:tab/>
        <w:t>Chu CM, Cheng VC, Hung IF, et al. Role of lopinavir/ritonavir in the treatment of SARS: initial virological and clinical findings. Thorax 2004;59:252-6.</w:t>
      </w:r>
      <w:bookmarkEnd w:id="530"/>
    </w:p>
    <w:p w14:paraId="05C6E62B" w14:textId="77777777" w:rsidR="00275491" w:rsidRPr="00275491" w:rsidRDefault="00275491" w:rsidP="00573138">
      <w:pPr>
        <w:pStyle w:val="EndNoteBibliography"/>
        <w:spacing w:after="240"/>
        <w:ind w:left="426" w:hanging="426"/>
      </w:pPr>
      <w:bookmarkStart w:id="531" w:name="_ENREF_3_3"/>
      <w:r w:rsidRPr="00275491">
        <w:t>3.</w:t>
      </w:r>
      <w:r w:rsidRPr="00275491">
        <w:tab/>
        <w:t>Chen F, Chan KH, Jiang Y, et al. In vitro susceptibility of 10 clinical isolates of SARS coronavirus to selected antiviral compounds. J Clin Virol 2004;31:69-75.</w:t>
      </w:r>
      <w:bookmarkEnd w:id="531"/>
    </w:p>
    <w:p w14:paraId="34BE6784" w14:textId="77777777" w:rsidR="00275491" w:rsidRPr="00275491" w:rsidRDefault="00275491" w:rsidP="00573138">
      <w:pPr>
        <w:pStyle w:val="EndNoteBibliography"/>
        <w:spacing w:after="240"/>
        <w:ind w:left="426" w:hanging="426"/>
      </w:pPr>
      <w:bookmarkStart w:id="532" w:name="_ENREF_3_4"/>
      <w:r w:rsidRPr="00275491">
        <w:t>4.</w:t>
      </w:r>
      <w:r w:rsidRPr="00275491">
        <w:tab/>
        <w:t>Wu CY, Jan JT, Ma SH, et al. Small molecules targeting severe acute respiratory syndrome human coronavirus. Proc Natl Acad Sci U S A 2004;101:10012-7.</w:t>
      </w:r>
      <w:bookmarkEnd w:id="532"/>
    </w:p>
    <w:p w14:paraId="0F150549" w14:textId="77777777" w:rsidR="00275491" w:rsidRPr="00275491" w:rsidRDefault="00275491" w:rsidP="00573138">
      <w:pPr>
        <w:pStyle w:val="EndNoteBibliography"/>
        <w:spacing w:after="240"/>
        <w:ind w:left="426" w:hanging="426"/>
      </w:pPr>
      <w:bookmarkStart w:id="533" w:name="_ENREF_3_5"/>
      <w:r w:rsidRPr="00275491">
        <w:t>5.</w:t>
      </w:r>
      <w:r w:rsidRPr="00275491">
        <w:tab/>
        <w:t>de Wilde AH, Raj VS, Oudshoorn D, et al. MERS-coronavirus replication induces severe in vitro cytopathology and is strongly inhibited by cyclosporin A or interferon-alpha treatment. J Gen Virol 2013;94:1749-60.</w:t>
      </w:r>
      <w:bookmarkEnd w:id="533"/>
    </w:p>
    <w:p w14:paraId="0292AD36" w14:textId="77777777" w:rsidR="00275491" w:rsidRPr="00192DA9" w:rsidRDefault="00275491" w:rsidP="00573138">
      <w:pPr>
        <w:pStyle w:val="EndNoteBibliography"/>
        <w:spacing w:after="240"/>
        <w:ind w:left="426" w:hanging="426"/>
        <w:rPr>
          <w:lang w:val="fr-FR"/>
        </w:rPr>
      </w:pPr>
      <w:bookmarkStart w:id="534" w:name="_ENREF_3_6"/>
      <w:r w:rsidRPr="00275491">
        <w:t>6.</w:t>
      </w:r>
      <w:r w:rsidRPr="00275491">
        <w:tab/>
        <w:t xml:space="preserve">Chan JF, Yao Y, Yeung ML, et al. Treatment With Lopinavir/Ritonavir or Interferon-beta1b Improves Outcome of MERS-CoV Infection in a Nonhuman Primate Model of Common Marmoset. </w:t>
      </w:r>
      <w:r w:rsidRPr="00192DA9">
        <w:rPr>
          <w:lang w:val="fr-FR"/>
        </w:rPr>
        <w:t>J Infect Dis 2015;212:1904-13.</w:t>
      </w:r>
      <w:bookmarkEnd w:id="534"/>
    </w:p>
    <w:p w14:paraId="2F698B37" w14:textId="77777777" w:rsidR="00275491" w:rsidRPr="00192DA9" w:rsidRDefault="00275491" w:rsidP="00573138">
      <w:pPr>
        <w:pStyle w:val="EndNoteBibliography"/>
        <w:spacing w:after="240"/>
        <w:ind w:left="426" w:hanging="426"/>
        <w:rPr>
          <w:lang w:val="fr-FR"/>
        </w:rPr>
      </w:pPr>
      <w:bookmarkStart w:id="535" w:name="_ENREF_3_7"/>
      <w:r w:rsidRPr="00192DA9">
        <w:rPr>
          <w:lang w:val="fr-FR"/>
        </w:rPr>
        <w:lastRenderedPageBreak/>
        <w:t>7.</w:t>
      </w:r>
      <w:r w:rsidRPr="00192DA9">
        <w:rPr>
          <w:lang w:val="fr-FR"/>
        </w:rPr>
        <w:tab/>
        <w:t xml:space="preserve">Lau SK, Lau CC, Chan KH, et al. </w:t>
      </w:r>
      <w:r w:rsidRPr="00275491">
        <w:t xml:space="preserve">Delayed induction of proinflammatory cytokines and suppression of innate antiviral response by the novel Middle East respiratory syndrome coronavirus: implications for pathogenesis and treatment. </w:t>
      </w:r>
      <w:r w:rsidRPr="00192DA9">
        <w:rPr>
          <w:lang w:val="fr-FR"/>
        </w:rPr>
        <w:t>J Gen Virol 2013;94:2679-90.</w:t>
      </w:r>
      <w:bookmarkEnd w:id="535"/>
    </w:p>
    <w:p w14:paraId="698F7811" w14:textId="77777777" w:rsidR="00275491" w:rsidRPr="00275491" w:rsidRDefault="00275491" w:rsidP="00573138">
      <w:pPr>
        <w:pStyle w:val="EndNoteBibliography"/>
        <w:spacing w:after="240"/>
        <w:ind w:left="426" w:hanging="426"/>
      </w:pPr>
      <w:bookmarkStart w:id="536" w:name="_ENREF_3_8"/>
      <w:r w:rsidRPr="00192DA9">
        <w:rPr>
          <w:lang w:val="fr-FR"/>
        </w:rPr>
        <w:t>8.</w:t>
      </w:r>
      <w:r w:rsidRPr="00192DA9">
        <w:rPr>
          <w:lang w:val="fr-FR"/>
        </w:rPr>
        <w:tab/>
        <w:t xml:space="preserve">de Jong MD, Simmons CP, Thanh TT, et al. </w:t>
      </w:r>
      <w:r w:rsidRPr="00275491">
        <w:t>Fatal outcome of human influenza A (H5N1) is associated with high viral load and hypercytokinemia. Nat Med 2006;12:1203-7.</w:t>
      </w:r>
      <w:bookmarkEnd w:id="536"/>
    </w:p>
    <w:p w14:paraId="67FFCCA8" w14:textId="77777777" w:rsidR="00275491" w:rsidRPr="00275491" w:rsidRDefault="00275491" w:rsidP="00573138">
      <w:pPr>
        <w:pStyle w:val="EndNoteBibliography"/>
        <w:spacing w:after="240"/>
        <w:ind w:left="426" w:hanging="426"/>
      </w:pPr>
      <w:bookmarkStart w:id="537" w:name="_ENREF_3_9"/>
      <w:r w:rsidRPr="00275491">
        <w:t>9.</w:t>
      </w:r>
      <w:r w:rsidRPr="00275491">
        <w:tab/>
        <w:t>Liu Q, Zhou YH, Yang ZQ. The cytokine storm of severe influenza and development of immunomodulatory therapy. Cell Mol Immunol 2016;13:3-10.</w:t>
      </w:r>
      <w:bookmarkEnd w:id="537"/>
    </w:p>
    <w:p w14:paraId="4FB2990D" w14:textId="77777777" w:rsidR="00275491" w:rsidRPr="00275491" w:rsidRDefault="00275491" w:rsidP="00573138">
      <w:pPr>
        <w:pStyle w:val="EndNoteBibliography"/>
        <w:spacing w:after="240"/>
        <w:ind w:left="426" w:hanging="426"/>
      </w:pPr>
      <w:bookmarkStart w:id="538" w:name="_ENREF_3_10"/>
      <w:r w:rsidRPr="00275491">
        <w:t>10.</w:t>
      </w:r>
      <w:r w:rsidRPr="00275491">
        <w:tab/>
        <w:t>Short KR, Veeris R, Leijten LM, et al. Proinflammatory Cytokine Responses in Extra-Respiratory Tissues During Severe Influenza. The Journal of infectious diseases 2017;216:829-33.</w:t>
      </w:r>
      <w:bookmarkEnd w:id="538"/>
    </w:p>
    <w:p w14:paraId="370AE236" w14:textId="77777777" w:rsidR="00275491" w:rsidRPr="00275491" w:rsidRDefault="00275491" w:rsidP="00573138">
      <w:pPr>
        <w:pStyle w:val="EndNoteBibliography"/>
        <w:spacing w:after="240"/>
        <w:ind w:left="426" w:hanging="426"/>
      </w:pPr>
      <w:bookmarkStart w:id="539" w:name="_ENREF_3_11"/>
      <w:r w:rsidRPr="00275491">
        <w:t>11.</w:t>
      </w:r>
      <w:r w:rsidRPr="00275491">
        <w:tab/>
        <w:t>Xu Z, Shi L, Wang Y, et al. Pathological findings of COVID-19 associated with acute respiratory distress syndrome. Lancet Respir Med 2020.</w:t>
      </w:r>
      <w:bookmarkEnd w:id="539"/>
    </w:p>
    <w:p w14:paraId="1C2FF17A" w14:textId="77777777" w:rsidR="00275491" w:rsidRPr="00275491" w:rsidRDefault="00275491" w:rsidP="00573138">
      <w:pPr>
        <w:pStyle w:val="EndNoteBibliography"/>
        <w:spacing w:after="240"/>
        <w:ind w:left="426" w:hanging="426"/>
      </w:pPr>
      <w:bookmarkStart w:id="540" w:name="_ENREF_3_12"/>
      <w:r w:rsidRPr="00275491">
        <w:t>12.</w:t>
      </w:r>
      <w:r w:rsidRPr="00275491">
        <w:tab/>
        <w:t>Rochwerg B, Oczkowski SJ, Siemieniuk RAC, et al. Corticosteroids in Sepsis: An Updated Systematic Review and Meta-Analysis. Critical care medicine 2018;46:1411-20.</w:t>
      </w:r>
      <w:bookmarkEnd w:id="540"/>
    </w:p>
    <w:p w14:paraId="3F0FABD5" w14:textId="77777777" w:rsidR="00275491" w:rsidRPr="00192DA9" w:rsidRDefault="00275491" w:rsidP="00573138">
      <w:pPr>
        <w:pStyle w:val="EndNoteBibliography"/>
        <w:spacing w:after="240"/>
        <w:ind w:left="426" w:hanging="426"/>
        <w:rPr>
          <w:lang w:val="it-IT"/>
        </w:rPr>
      </w:pPr>
      <w:bookmarkStart w:id="541" w:name="_ENREF_3_13"/>
      <w:r w:rsidRPr="00275491">
        <w:t>13.</w:t>
      </w:r>
      <w:r w:rsidRPr="00275491">
        <w:tab/>
        <w:t xml:space="preserve">Villar J, Ferrando C, Martinez D, et al. Dexamethasone treatment for the acute respiratory distress syndrome: a multicentre, randomised controlled trial. </w:t>
      </w:r>
      <w:r w:rsidRPr="00192DA9">
        <w:rPr>
          <w:lang w:val="it-IT"/>
        </w:rPr>
        <w:t>Lancet Respir Med 2020;8:267-76.</w:t>
      </w:r>
      <w:bookmarkEnd w:id="541"/>
    </w:p>
    <w:p w14:paraId="48E6ACBB" w14:textId="77777777" w:rsidR="00275491" w:rsidRPr="00192DA9" w:rsidRDefault="00275491" w:rsidP="00573138">
      <w:pPr>
        <w:pStyle w:val="EndNoteBibliography"/>
        <w:spacing w:after="240"/>
        <w:ind w:left="426" w:hanging="426"/>
        <w:rPr>
          <w:lang w:val="de-DE"/>
        </w:rPr>
      </w:pPr>
      <w:bookmarkStart w:id="542" w:name="_ENREF_3_14"/>
      <w:r w:rsidRPr="00192DA9">
        <w:rPr>
          <w:lang w:val="it-IT"/>
        </w:rPr>
        <w:t>14.</w:t>
      </w:r>
      <w:r w:rsidRPr="00192DA9">
        <w:rPr>
          <w:lang w:val="it-IT"/>
        </w:rPr>
        <w:tab/>
        <w:t xml:space="preserve">Siemieniuk RA, Meade MO, Alonso-Coello P, et al. </w:t>
      </w:r>
      <w:r w:rsidRPr="00275491">
        <w:t xml:space="preserve">Corticosteroid Therapy for Patients Hospitalized With Community-Acquired Pneumonia: A Systematic Review and Meta-analysis. </w:t>
      </w:r>
      <w:r w:rsidRPr="00192DA9">
        <w:rPr>
          <w:lang w:val="de-DE"/>
        </w:rPr>
        <w:t>Ann Intern Med 2015;163:519-28.</w:t>
      </w:r>
      <w:bookmarkEnd w:id="542"/>
    </w:p>
    <w:p w14:paraId="681E7DAA" w14:textId="77777777" w:rsidR="00275491" w:rsidRPr="00275491" w:rsidRDefault="00275491" w:rsidP="00573138">
      <w:pPr>
        <w:pStyle w:val="EndNoteBibliography"/>
        <w:spacing w:after="240"/>
        <w:ind w:left="426" w:hanging="426"/>
      </w:pPr>
      <w:bookmarkStart w:id="543" w:name="_ENREF_3_15"/>
      <w:r w:rsidRPr="00192DA9">
        <w:rPr>
          <w:lang w:val="de-DE"/>
        </w:rPr>
        <w:t>15.</w:t>
      </w:r>
      <w:r w:rsidRPr="00192DA9">
        <w:rPr>
          <w:lang w:val="de-DE"/>
        </w:rPr>
        <w:tab/>
        <w:t xml:space="preserve">Meijvis SC, Hardeman H, Remmelts HH, et al. </w:t>
      </w:r>
      <w:r w:rsidRPr="00275491">
        <w:t>Dexamethasone and length of hospital stay in patients with community-acquired pneumonia: a randomised, double-blind, placebo-controlled trial. Lancet 2011;377:2023-30.</w:t>
      </w:r>
      <w:bookmarkEnd w:id="543"/>
    </w:p>
    <w:p w14:paraId="2551FE9E" w14:textId="77777777" w:rsidR="00275491" w:rsidRPr="00275491" w:rsidRDefault="00275491" w:rsidP="00573138">
      <w:pPr>
        <w:pStyle w:val="EndNoteBibliography"/>
        <w:spacing w:after="240"/>
        <w:ind w:left="426" w:hanging="426"/>
      </w:pPr>
      <w:bookmarkStart w:id="544" w:name="_ENREF_3_16"/>
      <w:r w:rsidRPr="00275491">
        <w:t>16.</w:t>
      </w:r>
      <w:r w:rsidRPr="00275491">
        <w:tab/>
        <w:t>Annane D, Bellissant E, Bollaert PE, et al. Corticosteroids in the treatment of severe sepsis and septic shock in adults: a systematic review. Jama 2009;301:2362-75.</w:t>
      </w:r>
      <w:bookmarkEnd w:id="544"/>
    </w:p>
    <w:p w14:paraId="1D82C0AE" w14:textId="77777777" w:rsidR="00275491" w:rsidRPr="00275491" w:rsidRDefault="00275491" w:rsidP="00573138">
      <w:pPr>
        <w:pStyle w:val="EndNoteBibliography"/>
        <w:spacing w:after="240"/>
        <w:ind w:left="426" w:hanging="426"/>
      </w:pPr>
      <w:bookmarkStart w:id="545" w:name="_ENREF_3_17"/>
      <w:r w:rsidRPr="00275491">
        <w:t>17.</w:t>
      </w:r>
      <w:r w:rsidRPr="00275491">
        <w:tab/>
        <w:t>Villegas L, McGready R, Htway M, et al. Chloroquine prophylaxis against vivax malaria in pregnancy: a randomized, double-blind, placebo-controlled trial. Trop Med Int Health 2007;12:209-18.</w:t>
      </w:r>
      <w:bookmarkEnd w:id="545"/>
    </w:p>
    <w:p w14:paraId="2DCD56D1" w14:textId="77777777" w:rsidR="00275491" w:rsidRPr="00192DA9" w:rsidRDefault="00275491" w:rsidP="00573138">
      <w:pPr>
        <w:pStyle w:val="EndNoteBibliography"/>
        <w:spacing w:after="240"/>
        <w:ind w:left="426" w:hanging="426"/>
        <w:rPr>
          <w:lang w:val="de-DE"/>
        </w:rPr>
      </w:pPr>
      <w:bookmarkStart w:id="546" w:name="_ENREF_3_18"/>
      <w:r w:rsidRPr="00275491">
        <w:t>18.</w:t>
      </w:r>
      <w:r w:rsidRPr="00275491">
        <w:tab/>
        <w:t xml:space="preserve">McChesney EW. Animal toxicity and pharmacokinetics of hydroxychloroquine sulfate. </w:t>
      </w:r>
      <w:r w:rsidRPr="00192DA9">
        <w:rPr>
          <w:lang w:val="de-DE"/>
        </w:rPr>
        <w:t>Am J Med 1983;75:11-8.</w:t>
      </w:r>
      <w:bookmarkEnd w:id="546"/>
    </w:p>
    <w:p w14:paraId="2CB2497B" w14:textId="77777777" w:rsidR="00275491" w:rsidRPr="00192DA9" w:rsidRDefault="00275491" w:rsidP="00573138">
      <w:pPr>
        <w:pStyle w:val="EndNoteBibliography"/>
        <w:spacing w:after="240"/>
        <w:ind w:left="426" w:hanging="426"/>
        <w:rPr>
          <w:lang w:val="fr-FR"/>
        </w:rPr>
      </w:pPr>
      <w:bookmarkStart w:id="547" w:name="_ENREF_3_19"/>
      <w:r w:rsidRPr="00192DA9">
        <w:rPr>
          <w:lang w:val="de-DE"/>
        </w:rPr>
        <w:t>19.</w:t>
      </w:r>
      <w:r w:rsidRPr="00192DA9">
        <w:rPr>
          <w:lang w:val="de-DE"/>
        </w:rPr>
        <w:tab/>
        <w:t xml:space="preserve">Wang M, Cao R, Zhang L, et al. </w:t>
      </w:r>
      <w:r w:rsidRPr="00275491">
        <w:t xml:space="preserve">Remdesivir and chloroquine effectively inhibit the recently emerged novel coronavirus (2019-nCoV) in vitro. </w:t>
      </w:r>
      <w:r w:rsidRPr="00192DA9">
        <w:rPr>
          <w:lang w:val="fr-FR"/>
        </w:rPr>
        <w:t>Cell Res 2020.</w:t>
      </w:r>
      <w:bookmarkEnd w:id="547"/>
    </w:p>
    <w:p w14:paraId="43F839F0" w14:textId="77777777" w:rsidR="00275491" w:rsidRPr="00192DA9" w:rsidRDefault="00275491" w:rsidP="00573138">
      <w:pPr>
        <w:pStyle w:val="EndNoteBibliography"/>
        <w:spacing w:after="240"/>
        <w:ind w:left="426" w:hanging="426"/>
        <w:rPr>
          <w:lang w:val="fr-FR"/>
        </w:rPr>
      </w:pPr>
      <w:bookmarkStart w:id="548" w:name="_ENREF_3_20"/>
      <w:r w:rsidRPr="00192DA9">
        <w:rPr>
          <w:lang w:val="fr-FR"/>
        </w:rPr>
        <w:t>20.</w:t>
      </w:r>
      <w:r w:rsidRPr="00192DA9">
        <w:rPr>
          <w:lang w:val="fr-FR"/>
        </w:rPr>
        <w:tab/>
        <w:t xml:space="preserve">Lu R, Zhao X, Li J, et al. </w:t>
      </w:r>
      <w:r w:rsidRPr="00275491">
        <w:t xml:space="preserve">Genomic characterisation and epidemiology of 2019 novel coronavirus: implications for virus origins and receptor binding. </w:t>
      </w:r>
      <w:r w:rsidRPr="00192DA9">
        <w:rPr>
          <w:lang w:val="fr-FR"/>
        </w:rPr>
        <w:t>Lancet (London, England) 2020.</w:t>
      </w:r>
      <w:bookmarkEnd w:id="548"/>
    </w:p>
    <w:p w14:paraId="70D8E8F0" w14:textId="77777777" w:rsidR="00275491" w:rsidRPr="00192DA9" w:rsidRDefault="00275491" w:rsidP="00573138">
      <w:pPr>
        <w:pStyle w:val="EndNoteBibliography"/>
        <w:spacing w:after="240"/>
        <w:ind w:left="426" w:hanging="426"/>
        <w:rPr>
          <w:lang w:val="fr-FR"/>
        </w:rPr>
      </w:pPr>
      <w:bookmarkStart w:id="549" w:name="_ENREF_3_21"/>
      <w:r w:rsidRPr="00192DA9">
        <w:rPr>
          <w:lang w:val="fr-FR"/>
        </w:rPr>
        <w:t>21.</w:t>
      </w:r>
      <w:r w:rsidRPr="00192DA9">
        <w:rPr>
          <w:lang w:val="fr-FR"/>
        </w:rPr>
        <w:tab/>
        <w:t xml:space="preserve">Vincent MJ, Bergeron E, Benjannet S, et al. </w:t>
      </w:r>
      <w:r w:rsidRPr="00275491">
        <w:t xml:space="preserve">Chloroquine is a potent inhibitor of SARS coronavirus infection and spread. </w:t>
      </w:r>
      <w:r w:rsidRPr="00192DA9">
        <w:rPr>
          <w:lang w:val="fr-FR"/>
        </w:rPr>
        <w:t>Virol J 2005;2:69.</w:t>
      </w:r>
      <w:bookmarkEnd w:id="549"/>
    </w:p>
    <w:p w14:paraId="0BE0451B" w14:textId="77777777" w:rsidR="00275491" w:rsidRPr="00275491" w:rsidRDefault="00275491" w:rsidP="00573138">
      <w:pPr>
        <w:pStyle w:val="EndNoteBibliography"/>
        <w:spacing w:after="240"/>
        <w:ind w:left="426" w:hanging="426"/>
      </w:pPr>
      <w:bookmarkStart w:id="550" w:name="_ENREF_3_22"/>
      <w:r w:rsidRPr="00192DA9">
        <w:rPr>
          <w:lang w:val="fr-FR"/>
        </w:rPr>
        <w:t>22.</w:t>
      </w:r>
      <w:r w:rsidRPr="00192DA9">
        <w:rPr>
          <w:lang w:val="fr-FR"/>
        </w:rPr>
        <w:tab/>
        <w:t xml:space="preserve">Zhou P, Yang XL, Wang XG, et al. </w:t>
      </w:r>
      <w:r w:rsidRPr="00275491">
        <w:t>A pneumonia outbreak associated with a new coronavirus of probable bat origin. Nature 2020.</w:t>
      </w:r>
      <w:bookmarkEnd w:id="550"/>
    </w:p>
    <w:p w14:paraId="4F7CBBF2" w14:textId="77777777" w:rsidR="00275491" w:rsidRPr="00192DA9" w:rsidRDefault="00275491" w:rsidP="00573138">
      <w:pPr>
        <w:pStyle w:val="EndNoteBibliography"/>
        <w:spacing w:after="240"/>
        <w:ind w:left="426" w:hanging="426"/>
        <w:rPr>
          <w:lang w:val="fr-FR"/>
        </w:rPr>
      </w:pPr>
      <w:bookmarkStart w:id="551" w:name="_ENREF_3_23"/>
      <w:r w:rsidRPr="00275491">
        <w:t>23.</w:t>
      </w:r>
      <w:r w:rsidRPr="00275491">
        <w:tab/>
        <w:t xml:space="preserve">Yao X, Ye F, Zhang M, et al. In Vitro Antiviral Activity and Projection of Optimized Dosing Design of Hydroxychloroquine for the Treatment of Severe Acute Respiratory Syndrome Coronavirus 2 (SARS-CoV-2). </w:t>
      </w:r>
      <w:r w:rsidRPr="00192DA9">
        <w:rPr>
          <w:lang w:val="fr-FR"/>
        </w:rPr>
        <w:t>Clin Infect Dis 2020.</w:t>
      </w:r>
      <w:bookmarkEnd w:id="551"/>
    </w:p>
    <w:p w14:paraId="66F36CC3" w14:textId="77777777" w:rsidR="00275491" w:rsidRPr="00275491" w:rsidRDefault="00275491" w:rsidP="00573138">
      <w:pPr>
        <w:pStyle w:val="EndNoteBibliography"/>
        <w:spacing w:after="240"/>
        <w:ind w:left="426" w:hanging="426"/>
      </w:pPr>
      <w:bookmarkStart w:id="552" w:name="_ENREF_3_24"/>
      <w:r w:rsidRPr="00192DA9">
        <w:rPr>
          <w:lang w:val="fr-FR"/>
        </w:rPr>
        <w:t>24.</w:t>
      </w:r>
      <w:r w:rsidRPr="00192DA9">
        <w:rPr>
          <w:lang w:val="fr-FR"/>
        </w:rPr>
        <w:tab/>
        <w:t xml:space="preserve">Liu J, Cao R, Xu M, et al. </w:t>
      </w:r>
      <w:r w:rsidRPr="00275491">
        <w:t>Hydroxychloroquine, a less toxic derivative of chloroquine, is effective in inhibiting SARS-CoV-2 infection in vitro. Cell Discov 2020;6:16.</w:t>
      </w:r>
      <w:bookmarkEnd w:id="552"/>
    </w:p>
    <w:p w14:paraId="30A2F92B" w14:textId="77777777" w:rsidR="00275491" w:rsidRPr="00275491" w:rsidRDefault="00275491" w:rsidP="00573138">
      <w:pPr>
        <w:pStyle w:val="EndNoteBibliography"/>
        <w:spacing w:after="240"/>
        <w:ind w:left="426" w:hanging="426"/>
      </w:pPr>
      <w:bookmarkStart w:id="553" w:name="_ENREF_3_25"/>
      <w:r w:rsidRPr="00275491">
        <w:t>25.</w:t>
      </w:r>
      <w:r w:rsidRPr="00275491">
        <w:tab/>
        <w:t>McChesney EW, Banks WF, Jr., Fabian RJ. Tissue distribution of chloroquine, hydroxychloroquine, and desethylchloroquine in the rat. Toxicol Appl Pharmacol 1967;10:501-13.</w:t>
      </w:r>
      <w:bookmarkEnd w:id="553"/>
    </w:p>
    <w:p w14:paraId="16EAC218" w14:textId="77777777" w:rsidR="00275491" w:rsidRPr="00192DA9" w:rsidRDefault="00275491" w:rsidP="00573138">
      <w:pPr>
        <w:pStyle w:val="EndNoteBibliography"/>
        <w:spacing w:after="240"/>
        <w:ind w:left="426" w:hanging="426"/>
        <w:rPr>
          <w:lang w:val="fr-FR"/>
        </w:rPr>
      </w:pPr>
      <w:bookmarkStart w:id="554" w:name="_ENREF_3_26"/>
      <w:r w:rsidRPr="00275491">
        <w:t>26.</w:t>
      </w:r>
      <w:r w:rsidRPr="00275491">
        <w:tab/>
        <w:t xml:space="preserve">Gao J, Tian Z, Yang X. Breakthrough: Chloroquine phosphate has shown apparent efficacy in treatment of COVID-19 associated pneumonia in clinical studies. </w:t>
      </w:r>
      <w:r w:rsidRPr="00192DA9">
        <w:rPr>
          <w:lang w:val="fr-FR"/>
        </w:rPr>
        <w:t>Biosci Trends 2020.</w:t>
      </w:r>
      <w:bookmarkEnd w:id="554"/>
    </w:p>
    <w:p w14:paraId="38F0A463" w14:textId="77777777" w:rsidR="00275491" w:rsidRPr="00275491" w:rsidRDefault="00275491" w:rsidP="00573138">
      <w:pPr>
        <w:pStyle w:val="EndNoteBibliography"/>
        <w:spacing w:after="240"/>
        <w:ind w:left="426" w:hanging="426"/>
      </w:pPr>
      <w:bookmarkStart w:id="555" w:name="_ENREF_3_27"/>
      <w:r w:rsidRPr="00192DA9">
        <w:rPr>
          <w:lang w:val="fr-FR"/>
        </w:rPr>
        <w:t>27.</w:t>
      </w:r>
      <w:r w:rsidRPr="00192DA9">
        <w:rPr>
          <w:lang w:val="fr-FR"/>
        </w:rPr>
        <w:tab/>
        <w:t xml:space="preserve">GAUTRET P, LAGIER JC, PAROLA P, et al. </w:t>
      </w:r>
      <w:r w:rsidRPr="00275491">
        <w:t>Hydroxychloroquine and Azithromycin as a treatment of COVID-19: preliminary results of an open-label non-randomized clinical trial. medRxiv 2020:2020.03.16.20037135.</w:t>
      </w:r>
      <w:bookmarkEnd w:id="555"/>
    </w:p>
    <w:p w14:paraId="5D75CBD2" w14:textId="77777777" w:rsidR="00275491" w:rsidRPr="00275491" w:rsidRDefault="00275491" w:rsidP="00573138">
      <w:pPr>
        <w:pStyle w:val="EndNoteBibliography"/>
        <w:spacing w:after="240"/>
        <w:ind w:left="426" w:hanging="426"/>
      </w:pPr>
      <w:bookmarkStart w:id="556" w:name="_ENREF_3_28"/>
      <w:r w:rsidRPr="00275491">
        <w:t>28.</w:t>
      </w:r>
      <w:r w:rsidRPr="00275491">
        <w:tab/>
        <w:t>Kanoh S, Rubin BK. Mechanisms of action and clinical application of macrolides as immunomodulatory medications. Clin Microbiol Rev 2010;23:590-615.</w:t>
      </w:r>
      <w:bookmarkEnd w:id="556"/>
    </w:p>
    <w:p w14:paraId="60619ABB" w14:textId="77777777" w:rsidR="00275491" w:rsidRPr="00275491" w:rsidRDefault="00275491" w:rsidP="00573138">
      <w:pPr>
        <w:pStyle w:val="EndNoteBibliography"/>
        <w:spacing w:after="240"/>
        <w:ind w:left="426" w:hanging="426"/>
      </w:pPr>
      <w:bookmarkStart w:id="557" w:name="_ENREF_3_29"/>
      <w:r w:rsidRPr="00275491">
        <w:t>29.</w:t>
      </w:r>
      <w:r w:rsidRPr="00275491">
        <w:tab/>
        <w:t>Shinkai M, Henke MO, Rubin BK. Macrolide antibiotics as immunomodulatory medications: proposed mechanisms of action. Pharmacol Ther 2008;117:393-405.</w:t>
      </w:r>
      <w:bookmarkEnd w:id="557"/>
    </w:p>
    <w:p w14:paraId="5E4E6282" w14:textId="77777777" w:rsidR="00275491" w:rsidRPr="00275491" w:rsidRDefault="00275491" w:rsidP="00573138">
      <w:pPr>
        <w:pStyle w:val="EndNoteBibliography"/>
        <w:spacing w:after="240"/>
        <w:ind w:left="426" w:hanging="426"/>
      </w:pPr>
      <w:bookmarkStart w:id="558" w:name="_ENREF_3_30"/>
      <w:r w:rsidRPr="00275491">
        <w:t>30.</w:t>
      </w:r>
      <w:r w:rsidRPr="00275491">
        <w:tab/>
        <w:t>Zimmermann P, Ziesenitz VC, Curtis N, Ritz N. The Immunomodulatory Effects of Macrolides-A Systematic Review of the Underlying Mechanisms. Front Immunol 2018;9:302.</w:t>
      </w:r>
      <w:bookmarkEnd w:id="558"/>
    </w:p>
    <w:p w14:paraId="1D50710D" w14:textId="77777777" w:rsidR="00275491" w:rsidRPr="00275491" w:rsidRDefault="00275491" w:rsidP="00573138">
      <w:pPr>
        <w:pStyle w:val="EndNoteBibliography"/>
        <w:spacing w:after="240"/>
        <w:ind w:left="426" w:hanging="426"/>
      </w:pPr>
      <w:bookmarkStart w:id="559" w:name="_ENREF_3_31"/>
      <w:r w:rsidRPr="00275491">
        <w:t>31.</w:t>
      </w:r>
      <w:r w:rsidRPr="00275491">
        <w:tab/>
        <w:t>Spagnolo P, Fabbri LM, Bush A. Long-term macrolide treatment for chronic respiratory disease. Eur Respir J 2013;42:239-51.</w:t>
      </w:r>
      <w:bookmarkEnd w:id="559"/>
    </w:p>
    <w:p w14:paraId="54E24334" w14:textId="77777777" w:rsidR="00275491" w:rsidRPr="00275491" w:rsidRDefault="00275491" w:rsidP="00573138">
      <w:pPr>
        <w:pStyle w:val="EndNoteBibliography"/>
        <w:spacing w:after="240"/>
        <w:ind w:left="426" w:hanging="426"/>
      </w:pPr>
      <w:bookmarkStart w:id="560" w:name="_ENREF_3_32"/>
      <w:r w:rsidRPr="00275491">
        <w:t>32.</w:t>
      </w:r>
      <w:r w:rsidRPr="00275491">
        <w:tab/>
        <w:t>Hui DS, Lee N, Chan PK, Beigel JH. The role of adjuvant immunomodulatory agents for treatment of severe influenza. Antiviral Res 2018;150:202-16.</w:t>
      </w:r>
      <w:bookmarkEnd w:id="560"/>
    </w:p>
    <w:p w14:paraId="7CC63980" w14:textId="77777777" w:rsidR="00275491" w:rsidRPr="00275491" w:rsidRDefault="00275491" w:rsidP="00573138">
      <w:pPr>
        <w:pStyle w:val="EndNoteBibliography"/>
        <w:spacing w:after="240"/>
        <w:ind w:left="426" w:hanging="426"/>
      </w:pPr>
      <w:bookmarkStart w:id="561" w:name="_ENREF_3_33"/>
      <w:r w:rsidRPr="00275491">
        <w:t>33.</w:t>
      </w:r>
      <w:r w:rsidRPr="00275491">
        <w:tab/>
        <w:t>Lee N, Wong CK, Chan MCW, et al. Anti-inflammatory effects of adjunctive macrolide treatment in adults hospitalized with influenza: A randomized controlled trial. Antiviral Res 2017;144:48-56.</w:t>
      </w:r>
      <w:bookmarkEnd w:id="561"/>
    </w:p>
    <w:p w14:paraId="632E4301" w14:textId="77777777" w:rsidR="00275491" w:rsidRPr="00275491" w:rsidRDefault="00275491" w:rsidP="00573138">
      <w:pPr>
        <w:pStyle w:val="EndNoteBibliography"/>
        <w:spacing w:after="240"/>
        <w:ind w:left="426" w:hanging="426"/>
      </w:pPr>
      <w:bookmarkStart w:id="562" w:name="_ENREF_3_34"/>
      <w:r w:rsidRPr="00275491">
        <w:lastRenderedPageBreak/>
        <w:t>34.</w:t>
      </w:r>
      <w:r w:rsidRPr="00275491">
        <w:tab/>
        <w:t>Hung IFN, To KKW, Chan JFW, et al. Efficacy of Clarithromycin-Naproxen-Oseltamivir Combination in the Treatment of Patients Hospitalized for Influenza A(H3N2) Infection: An Open-label Randomized, Controlled, Phase IIb/III Trial. Chest 2017;151:1069-80.</w:t>
      </w:r>
      <w:bookmarkEnd w:id="562"/>
    </w:p>
    <w:p w14:paraId="0E94ED5D" w14:textId="77777777" w:rsidR="00275491" w:rsidRPr="00192DA9" w:rsidRDefault="00275491" w:rsidP="00573138">
      <w:pPr>
        <w:pStyle w:val="EndNoteBibliography"/>
        <w:spacing w:after="240"/>
        <w:ind w:left="426" w:hanging="426"/>
        <w:rPr>
          <w:lang w:val="fr-FR"/>
        </w:rPr>
      </w:pPr>
      <w:bookmarkStart w:id="563" w:name="_ENREF_3_35"/>
      <w:r w:rsidRPr="00275491">
        <w:t>35.</w:t>
      </w:r>
      <w:r w:rsidRPr="00275491">
        <w:tab/>
        <w:t xml:space="preserve">Arabi YM, Deeb AM, Al-Hameed F, et al. Macrolides in critically ill patients with Middle East Respiratory Syndrome. </w:t>
      </w:r>
      <w:r w:rsidRPr="00192DA9">
        <w:rPr>
          <w:lang w:val="fr-FR"/>
        </w:rPr>
        <w:t>Int J Infect Dis 2019;81:184-90.</w:t>
      </w:r>
      <w:bookmarkEnd w:id="563"/>
    </w:p>
    <w:p w14:paraId="168797FC" w14:textId="77777777" w:rsidR="00275491" w:rsidRPr="00192DA9" w:rsidRDefault="00275491" w:rsidP="00573138">
      <w:pPr>
        <w:pStyle w:val="EndNoteBibliography"/>
        <w:spacing w:after="240"/>
        <w:ind w:left="426" w:hanging="426"/>
        <w:rPr>
          <w:lang w:val="fr-FR"/>
        </w:rPr>
      </w:pPr>
      <w:bookmarkStart w:id="564" w:name="_ENREF_3_36"/>
      <w:r w:rsidRPr="00192DA9">
        <w:rPr>
          <w:lang w:val="fr-FR"/>
        </w:rPr>
        <w:t>36.</w:t>
      </w:r>
      <w:r w:rsidRPr="00192DA9">
        <w:rPr>
          <w:lang w:val="fr-FR"/>
        </w:rPr>
        <w:tab/>
        <w:t xml:space="preserve">Zhang W, Zhao Y, Zhang F, et al. </w:t>
      </w:r>
      <w:r w:rsidRPr="00275491">
        <w:t xml:space="preserve">The use of anti-inflammatory drugs in the treatment of people with severe coronavirus disease 2019 (COVID-19): The Perspectives of clinical immunologists from China. </w:t>
      </w:r>
      <w:r w:rsidRPr="00192DA9">
        <w:rPr>
          <w:lang w:val="fr-FR"/>
        </w:rPr>
        <w:t>Clin Immunol 2020;214:108393.</w:t>
      </w:r>
      <w:bookmarkEnd w:id="564"/>
    </w:p>
    <w:p w14:paraId="6DE682E2" w14:textId="77777777" w:rsidR="00275491" w:rsidRPr="00275491" w:rsidRDefault="00275491" w:rsidP="00573138">
      <w:pPr>
        <w:pStyle w:val="EndNoteBibliography"/>
        <w:spacing w:after="240"/>
        <w:ind w:left="426" w:hanging="426"/>
      </w:pPr>
      <w:bookmarkStart w:id="565" w:name="_ENREF_3_37"/>
      <w:r w:rsidRPr="00192DA9">
        <w:rPr>
          <w:lang w:val="fr-FR"/>
        </w:rPr>
        <w:t>37.</w:t>
      </w:r>
      <w:r w:rsidRPr="00192DA9">
        <w:rPr>
          <w:lang w:val="fr-FR"/>
        </w:rPr>
        <w:tab/>
        <w:t xml:space="preserve">Zhou F, Yu T, Du R, et al. </w:t>
      </w:r>
      <w:r w:rsidRPr="00275491">
        <w:t>Clinical course and risk factors for mortality of adult inpatients with COVID-19 in Wuhan, China: a retrospective cohort study. Lancet 2020;395:1054-62.</w:t>
      </w:r>
      <w:bookmarkEnd w:id="565"/>
    </w:p>
    <w:p w14:paraId="4E1EA84C" w14:textId="77777777" w:rsidR="00275491" w:rsidRPr="00275491" w:rsidRDefault="00275491" w:rsidP="00573138">
      <w:pPr>
        <w:pStyle w:val="EndNoteBibliography"/>
        <w:spacing w:after="240"/>
        <w:ind w:left="426" w:hanging="426"/>
      </w:pPr>
      <w:bookmarkStart w:id="566" w:name="_ENREF_3_38"/>
      <w:r w:rsidRPr="00275491">
        <w:t>38.</w:t>
      </w:r>
      <w:r w:rsidRPr="00275491">
        <w:tab/>
        <w:t>Wang D, Hu B, Hu C, et al. Clinical Characteristics of 138 Hospitalized Patients With 2019 Novel Coronavirus-Infected Pneumonia in Wuhan, China. JAMA 2020.</w:t>
      </w:r>
      <w:bookmarkEnd w:id="566"/>
    </w:p>
    <w:p w14:paraId="716CB7B1" w14:textId="77777777" w:rsidR="00275491" w:rsidRPr="00275491" w:rsidRDefault="00275491" w:rsidP="00573138">
      <w:pPr>
        <w:pStyle w:val="EndNoteBibliography"/>
        <w:ind w:left="426" w:hanging="426"/>
      </w:pPr>
      <w:bookmarkStart w:id="567" w:name="_ENREF_3_39"/>
      <w:r w:rsidRPr="00275491">
        <w:t>39.</w:t>
      </w:r>
      <w:r w:rsidRPr="00275491">
        <w:tab/>
        <w:t>Zhang C, Wu Z, Li JW, Zhao H, Wang GQ. The cytokine release syndrome (CRS) of severe COVID-19 and Interleukin-6 receptor (IL-6R) antagonist Tocilizumab may be the key to reduce the mortality. Int J Antimicrob Agents 2020:105954.</w:t>
      </w:r>
      <w:bookmarkEnd w:id="567"/>
    </w:p>
    <w:p w14:paraId="183F8538" w14:textId="5B33E889" w:rsidR="00265B14" w:rsidRDefault="00E5671F" w:rsidP="00F123A0">
      <w:r>
        <w:fldChar w:fldCharType="end"/>
      </w:r>
    </w:p>
    <w:p w14:paraId="42D05D9B" w14:textId="7D33E42D" w:rsidR="00E5671F" w:rsidRDefault="00E5671F" w:rsidP="00F123A0">
      <w:pPr>
        <w:sectPr w:rsidR="00E5671F" w:rsidSect="005457C5">
          <w:footnotePr>
            <w:numFmt w:val="lowerLetter"/>
          </w:footnotePr>
          <w:pgSz w:w="11907" w:h="16840" w:code="9"/>
          <w:pgMar w:top="1134" w:right="1134" w:bottom="1134" w:left="1134" w:header="720" w:footer="720" w:gutter="0"/>
          <w:cols w:space="720"/>
          <w:docGrid w:linePitch="326"/>
        </w:sectPr>
      </w:pPr>
    </w:p>
    <w:p w14:paraId="7824AF30" w14:textId="1F287AE0" w:rsidR="00A86BD1" w:rsidRDefault="00A86BD1" w:rsidP="00E0475A">
      <w:pPr>
        <w:pStyle w:val="Heading2"/>
      </w:pPr>
      <w:bookmarkStart w:id="568" w:name="_Toc36962158"/>
      <w:bookmarkStart w:id="569" w:name="_Toc36962222"/>
      <w:bookmarkStart w:id="570" w:name="_Toc37064437"/>
      <w:bookmarkStart w:id="571" w:name="_Toc37107086"/>
      <w:bookmarkStart w:id="572" w:name="_Toc37107324"/>
      <w:bookmarkStart w:id="573" w:name="_Ref34817979"/>
      <w:bookmarkStart w:id="574" w:name="_Toc37107325"/>
      <w:bookmarkStart w:id="575" w:name="_Toc38099279"/>
      <w:bookmarkStart w:id="576" w:name="_Toc246777109"/>
      <w:bookmarkStart w:id="577" w:name="_Ref247428675"/>
      <w:bookmarkStart w:id="578" w:name="_Ref247429975"/>
      <w:bookmarkEnd w:id="568"/>
      <w:bookmarkEnd w:id="569"/>
      <w:bookmarkEnd w:id="570"/>
      <w:bookmarkEnd w:id="571"/>
      <w:bookmarkEnd w:id="572"/>
      <w:r>
        <w:lastRenderedPageBreak/>
        <w:t xml:space="preserve">Appendix </w:t>
      </w:r>
      <w:r w:rsidR="00265B14">
        <w:t>2</w:t>
      </w:r>
      <w:r w:rsidR="004D7874">
        <w:t>:</w:t>
      </w:r>
      <w:r>
        <w:t xml:space="preserve"> Drug specific contraindications</w:t>
      </w:r>
      <w:bookmarkEnd w:id="573"/>
      <w:r w:rsidR="00BB4FC7">
        <w:t xml:space="preserve"> and cautions</w:t>
      </w:r>
      <w:bookmarkEnd w:id="574"/>
      <w:bookmarkEnd w:id="575"/>
    </w:p>
    <w:p w14:paraId="3261B38F" w14:textId="77777777" w:rsidR="00A86BD1" w:rsidRDefault="00A86BD1" w:rsidP="00F123A0"/>
    <w:p w14:paraId="693236CF" w14:textId="77777777" w:rsidR="00A86BD1" w:rsidRPr="00C752CE" w:rsidRDefault="00A86BD1" w:rsidP="00F123A0">
      <w:pPr>
        <w:rPr>
          <w:b/>
        </w:rPr>
      </w:pPr>
      <w:r w:rsidRPr="00C752CE">
        <w:rPr>
          <w:b/>
        </w:rPr>
        <w:t>Lopinavir/ritonavir</w:t>
      </w:r>
    </w:p>
    <w:p w14:paraId="4C8956A3" w14:textId="64A0E8C3" w:rsidR="00F47C60" w:rsidRPr="00841FF7" w:rsidRDefault="00A86BD1" w:rsidP="00F123A0">
      <w:pPr>
        <w:pStyle w:val="ListParagraph"/>
        <w:numPr>
          <w:ilvl w:val="0"/>
          <w:numId w:val="21"/>
        </w:numPr>
      </w:pPr>
      <w:r w:rsidRPr="00841FF7">
        <w:t>Severe hepatic insufficiency</w:t>
      </w:r>
      <w:r w:rsidR="00842AA6">
        <w:t>*</w:t>
      </w:r>
    </w:p>
    <w:p w14:paraId="460983D7" w14:textId="0C0E65D9" w:rsidR="00AB10DB" w:rsidRPr="00B2198A" w:rsidRDefault="00A86BD1" w:rsidP="00F123A0">
      <w:pPr>
        <w:pStyle w:val="ListParagraph"/>
        <w:numPr>
          <w:ilvl w:val="0"/>
          <w:numId w:val="21"/>
        </w:numPr>
      </w:pPr>
      <w:r w:rsidRPr="00F47C60">
        <w:t>Co-administration with medicinal products that are highly dependent on CYP3A for clearance and for which elevated plasma concentrations are associated with serious and/or life-threatening events</w:t>
      </w:r>
      <w:r w:rsidR="005D59CE" w:rsidRPr="00F47C60">
        <w:t>. This includes alfuzosin, ranolazine, amiodarone, dronaderone, fusidic acid, neratinib, venetoclax, colchicine, astemizole, terfenadine, lurasidone, pimozide, quetiapine, dihydroergotamine, ergonovine, ergotamine, methylergonovine, cisapride, elbasvir/grazoprevir, ombitasvir/paritaprevir/ritonavir, lovastatin, simvastatin, lomitapide, avanafil, sildenafil, vardenafil, midazolam, triazolam</w:t>
      </w:r>
      <w:r w:rsidRPr="00F47C60">
        <w:t xml:space="preserve"> </w:t>
      </w:r>
      <w:r w:rsidR="00AB10DB" w:rsidRPr="00F47C60">
        <w:t xml:space="preserve">(See </w:t>
      </w:r>
      <w:r w:rsidR="00AB10DB" w:rsidRPr="00841FF7">
        <w:t>Summary of Product Characteristics</w:t>
      </w:r>
      <w:r w:rsidR="00AB10DB">
        <w:t xml:space="preserve"> for more detail</w:t>
      </w:r>
      <w:r w:rsidR="00AB10DB" w:rsidRPr="00841FF7">
        <w:t>)</w:t>
      </w:r>
      <w:r w:rsidR="00AB10DB" w:rsidRPr="00F47C60">
        <w:t xml:space="preserve">. </w:t>
      </w:r>
      <w:r w:rsidR="00BB4FC7">
        <w:t xml:space="preserve">It may be appropriate to temporarily withhold such </w:t>
      </w:r>
      <w:r w:rsidR="00BB4FC7" w:rsidRPr="00B2198A">
        <w:t xml:space="preserve">concomitant medication while the patient is </w:t>
      </w:r>
      <w:r w:rsidR="00EB461B" w:rsidRPr="00B2198A">
        <w:t>receiving lopinavir/ritonavir</w:t>
      </w:r>
      <w:r w:rsidR="00BB4FC7" w:rsidRPr="00B2198A">
        <w:t>.</w:t>
      </w:r>
    </w:p>
    <w:p w14:paraId="7613A113" w14:textId="77777777" w:rsidR="00AB10DB" w:rsidRPr="00AB10DB" w:rsidRDefault="00AB10DB" w:rsidP="00F123A0"/>
    <w:p w14:paraId="728FD25C" w14:textId="77777777" w:rsidR="00A86BD1" w:rsidRPr="00C752CE" w:rsidRDefault="00A86BD1" w:rsidP="00F123A0">
      <w:pPr>
        <w:rPr>
          <w:b/>
          <w:shd w:val="clear" w:color="auto" w:fill="FFFFFF"/>
        </w:rPr>
      </w:pPr>
      <w:r w:rsidRPr="00C752CE">
        <w:rPr>
          <w:b/>
          <w:shd w:val="clear" w:color="auto" w:fill="FFFFFF"/>
        </w:rPr>
        <w:t>Dexamethasone</w:t>
      </w:r>
    </w:p>
    <w:p w14:paraId="4E89BCD5" w14:textId="46214DA1" w:rsidR="00A86BD1" w:rsidRPr="00841FF7" w:rsidRDefault="00A86BD1" w:rsidP="00F123A0">
      <w:pPr>
        <w:pStyle w:val="ListParagraph"/>
        <w:numPr>
          <w:ilvl w:val="0"/>
          <w:numId w:val="23"/>
        </w:numPr>
      </w:pPr>
      <w:r w:rsidRPr="00841FF7">
        <w:t xml:space="preserve">Known contra-indication to </w:t>
      </w:r>
      <w:r w:rsidR="002073A3">
        <w:t xml:space="preserve">short-term </w:t>
      </w:r>
      <w:r w:rsidR="005E4A7E">
        <w:t>D</w:t>
      </w:r>
      <w:r w:rsidRPr="00841FF7">
        <w:t>examethasone.</w:t>
      </w:r>
    </w:p>
    <w:p w14:paraId="1E826E26" w14:textId="77777777" w:rsidR="00F47C60" w:rsidRPr="00841FF7" w:rsidRDefault="00F47C60" w:rsidP="00F123A0"/>
    <w:p w14:paraId="7D572B58" w14:textId="2C8E0346" w:rsidR="00F47C60" w:rsidRPr="00C752CE" w:rsidRDefault="00F47C60" w:rsidP="00F123A0">
      <w:pPr>
        <w:rPr>
          <w:b/>
        </w:rPr>
      </w:pPr>
      <w:r w:rsidRPr="00C752CE">
        <w:rPr>
          <w:b/>
        </w:rPr>
        <w:t>Hydroxychloroquine</w:t>
      </w:r>
    </w:p>
    <w:p w14:paraId="757EB4EC" w14:textId="609BD4B3" w:rsidR="00F47C60" w:rsidRPr="008B2E54" w:rsidRDefault="00F47C60" w:rsidP="00F123A0">
      <w:pPr>
        <w:pStyle w:val="ListParagraph"/>
        <w:numPr>
          <w:ilvl w:val="0"/>
          <w:numId w:val="23"/>
        </w:numPr>
      </w:pPr>
      <w:r w:rsidRPr="00F47C60">
        <w:t>Known prolonged QTc interval</w:t>
      </w:r>
    </w:p>
    <w:p w14:paraId="553BCDDD" w14:textId="0506A127" w:rsidR="008B2E54" w:rsidRPr="00B2198A" w:rsidRDefault="00BB4FC7" w:rsidP="00F123A0">
      <w:pPr>
        <w:pStyle w:val="ListParagraph"/>
        <w:numPr>
          <w:ilvl w:val="0"/>
          <w:numId w:val="23"/>
        </w:numPr>
        <w:rPr>
          <w:rFonts w:ascii="Times New Roman" w:hAnsi="Times New Roman" w:cs="Times New Roman"/>
        </w:rPr>
      </w:pPr>
      <w:r w:rsidRPr="00BB4FC7">
        <w:rPr>
          <w:shd w:val="clear" w:color="auto" w:fill="FFFFFF"/>
        </w:rPr>
        <w:t xml:space="preserve">Caution: </w:t>
      </w:r>
      <w:r>
        <w:rPr>
          <w:shd w:val="clear" w:color="auto" w:fill="FFFFFF"/>
        </w:rPr>
        <w:t xml:space="preserve">Co-administration with medications that prolong the QT interval (e.g. macrolides, quinolones) is not an absolute contraindication, but it may be </w:t>
      </w:r>
      <w:r w:rsidRPr="00B2198A">
        <w:rPr>
          <w:shd w:val="clear" w:color="auto" w:fill="FFFFFF"/>
        </w:rPr>
        <w:t xml:space="preserve">appropriate to </w:t>
      </w:r>
      <w:r w:rsidR="00EB461B" w:rsidRPr="00B2198A">
        <w:rPr>
          <w:shd w:val="clear" w:color="auto" w:fill="FFFFFF"/>
        </w:rPr>
        <w:t xml:space="preserve">check </w:t>
      </w:r>
      <w:r w:rsidRPr="00B2198A">
        <w:rPr>
          <w:shd w:val="clear" w:color="auto" w:fill="FFFFFF"/>
        </w:rPr>
        <w:t>the QT interval</w:t>
      </w:r>
      <w:r w:rsidR="00EB461B" w:rsidRPr="00B2198A">
        <w:rPr>
          <w:shd w:val="clear" w:color="auto" w:fill="FFFFFF"/>
        </w:rPr>
        <w:t xml:space="preserve"> by performing an ECG</w:t>
      </w:r>
      <w:r w:rsidRPr="00B2198A">
        <w:rPr>
          <w:shd w:val="clear" w:color="auto" w:fill="FFFFFF"/>
        </w:rPr>
        <w:t>.</w:t>
      </w:r>
    </w:p>
    <w:p w14:paraId="1723B3DD" w14:textId="77777777" w:rsidR="00C752CE" w:rsidRDefault="00C752CE" w:rsidP="00C752CE"/>
    <w:p w14:paraId="4FB7DC82" w14:textId="77777777" w:rsidR="00C752CE" w:rsidRPr="00C752CE" w:rsidRDefault="00C752CE" w:rsidP="00C752CE">
      <w:pPr>
        <w:rPr>
          <w:b/>
        </w:rPr>
      </w:pPr>
      <w:r w:rsidRPr="00C752CE">
        <w:rPr>
          <w:b/>
        </w:rPr>
        <w:t>Azithromycin</w:t>
      </w:r>
    </w:p>
    <w:p w14:paraId="54CA6348" w14:textId="77777777" w:rsidR="002465FC" w:rsidRPr="002465FC" w:rsidRDefault="002465FC" w:rsidP="00C752CE">
      <w:pPr>
        <w:pStyle w:val="ListParagraph"/>
        <w:numPr>
          <w:ilvl w:val="0"/>
          <w:numId w:val="33"/>
        </w:numPr>
        <w:rPr>
          <w:rFonts w:eastAsia="Times New Roman"/>
        </w:rPr>
      </w:pPr>
      <w:r>
        <w:t>Known prolonged QTc interval</w:t>
      </w:r>
    </w:p>
    <w:p w14:paraId="5B933C0B" w14:textId="66819173" w:rsidR="00C752CE" w:rsidRPr="00717229" w:rsidRDefault="00CA610B" w:rsidP="00C752CE">
      <w:pPr>
        <w:pStyle w:val="ListParagraph"/>
        <w:numPr>
          <w:ilvl w:val="0"/>
          <w:numId w:val="33"/>
        </w:numPr>
        <w:rPr>
          <w:rFonts w:eastAsia="Times New Roman"/>
        </w:rPr>
      </w:pPr>
      <w:r>
        <w:rPr>
          <w:shd w:val="clear" w:color="auto" w:fill="FFFFFF"/>
        </w:rPr>
        <w:t xml:space="preserve">Co-administration with </w:t>
      </w:r>
      <w:r w:rsidR="00C752CE">
        <w:t>chloroquine or hydroxychloroquine</w:t>
      </w:r>
    </w:p>
    <w:p w14:paraId="3A736383" w14:textId="77777777" w:rsidR="00C752CE" w:rsidRPr="00717229" w:rsidRDefault="00C752CE" w:rsidP="00C752CE">
      <w:pPr>
        <w:pStyle w:val="ListParagraph"/>
        <w:numPr>
          <w:ilvl w:val="0"/>
          <w:numId w:val="33"/>
        </w:numPr>
        <w:rPr>
          <w:rFonts w:eastAsia="Times New Roman"/>
        </w:rPr>
      </w:pPr>
      <w:r>
        <w:t>Known hypersensitivity to macrolide antibiotic</w:t>
      </w:r>
    </w:p>
    <w:p w14:paraId="07FCE18B" w14:textId="77777777" w:rsidR="00C752CE" w:rsidRDefault="00C752CE" w:rsidP="00C752CE"/>
    <w:p w14:paraId="514FCD71" w14:textId="77777777" w:rsidR="00CA2F0D" w:rsidRPr="00C752CE" w:rsidRDefault="00CA2F0D" w:rsidP="00CA2F0D">
      <w:pPr>
        <w:rPr>
          <w:b/>
        </w:rPr>
      </w:pPr>
      <w:r w:rsidRPr="00C752CE">
        <w:rPr>
          <w:b/>
        </w:rPr>
        <w:t>Tocilizumab</w:t>
      </w:r>
    </w:p>
    <w:p w14:paraId="7D895405" w14:textId="1CF33CED" w:rsidR="00CA2F0D" w:rsidRDefault="00CA2F0D" w:rsidP="00CA2F0D">
      <w:pPr>
        <w:pStyle w:val="ListParagraph"/>
        <w:numPr>
          <w:ilvl w:val="0"/>
          <w:numId w:val="37"/>
        </w:numPr>
      </w:pPr>
      <w:r w:rsidRPr="008A594C">
        <w:t xml:space="preserve">Known </w:t>
      </w:r>
      <w:r>
        <w:t xml:space="preserve">hypersensitivity to </w:t>
      </w:r>
      <w:r w:rsidR="00866BCB">
        <w:t>T</w:t>
      </w:r>
      <w:r>
        <w:t>ocilizumab</w:t>
      </w:r>
      <w:r w:rsidR="009726DB">
        <w:t>.</w:t>
      </w:r>
    </w:p>
    <w:p w14:paraId="52D89B9D" w14:textId="59593585" w:rsidR="005E4A7E" w:rsidRDefault="005E4A7E" w:rsidP="005E4A7E">
      <w:pPr>
        <w:ind w:left="360"/>
      </w:pPr>
      <w:r>
        <w:t>(Note: Pregnancy and breastfeeding are not exclusion criteria.)</w:t>
      </w:r>
    </w:p>
    <w:p w14:paraId="7A53C877" w14:textId="77777777" w:rsidR="005E4A7E" w:rsidRDefault="005E4A7E" w:rsidP="005E4A7E">
      <w:pPr>
        <w:ind w:left="360"/>
      </w:pPr>
    </w:p>
    <w:p w14:paraId="14E390E5" w14:textId="77777777" w:rsidR="00CA2F0D" w:rsidRPr="00717229" w:rsidRDefault="00CA2F0D" w:rsidP="00C752CE"/>
    <w:p w14:paraId="7F895420" w14:textId="6B606565" w:rsidR="00842AA6" w:rsidRDefault="00842AA6" w:rsidP="00F123A0">
      <w:r>
        <w:t>* If these conditions are recorded on the baseline case report form, patients will be ineligible for randomisation to that arm of the study.</w:t>
      </w:r>
    </w:p>
    <w:p w14:paraId="10536BEF" w14:textId="77777777" w:rsidR="00842AA6" w:rsidRDefault="00842AA6" w:rsidP="00F123A0"/>
    <w:p w14:paraId="70E8FCFC" w14:textId="237B6F74"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54B7323F" w14:textId="77777777" w:rsidR="005E4A7E" w:rsidRDefault="005E4A7E" w:rsidP="00F123A0"/>
    <w:p w14:paraId="14503CF0" w14:textId="4EAB6C00" w:rsidR="004D787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18306697" w14:textId="14D64DA6" w:rsidR="00DB6908" w:rsidRPr="008B7728" w:rsidRDefault="00DB6908" w:rsidP="00E0475A">
      <w:pPr>
        <w:pStyle w:val="Heading2"/>
        <w:rPr>
          <w:ins w:id="579" w:author="Richard Haynes" w:date="2020-04-24T10:01:00Z"/>
          <w:color w:val="auto"/>
        </w:rPr>
      </w:pPr>
      <w:bookmarkStart w:id="580" w:name="_Toc38099280"/>
      <w:bookmarkStart w:id="581" w:name="_Toc37107326"/>
      <w:ins w:id="582" w:author="Richard Haynes" w:date="2020-04-18T10:39:00Z">
        <w:r>
          <w:lastRenderedPageBreak/>
          <w:t xml:space="preserve">Appendix </w:t>
        </w:r>
      </w:ins>
      <w:ins w:id="583" w:author="Richard Haynes" w:date="2020-04-18T10:46:00Z">
        <w:r w:rsidR="000E47E2">
          <w:t>3</w:t>
        </w:r>
      </w:ins>
      <w:ins w:id="584" w:author="Richard Haynes" w:date="2020-04-18T10:39:00Z">
        <w:r>
          <w:t xml:space="preserve">: </w:t>
        </w:r>
      </w:ins>
      <w:ins w:id="585" w:author="Richard Haynes" w:date="2020-04-18T10:40:00Z">
        <w:r w:rsidRPr="008B7728">
          <w:rPr>
            <w:color w:val="auto"/>
          </w:rPr>
          <w:t>Paediatric dosing information</w:t>
        </w:r>
      </w:ins>
      <w:bookmarkEnd w:id="580"/>
    </w:p>
    <w:p w14:paraId="7C6D8609" w14:textId="77777777" w:rsidR="00E908A7" w:rsidRPr="008B7728" w:rsidRDefault="00E908A7" w:rsidP="00E908A7">
      <w:pPr>
        <w:rPr>
          <w:ins w:id="586" w:author="Richard Haynes" w:date="2020-04-18T10:40:00Z"/>
          <w:color w:val="auto"/>
          <w:lang w:val="en-US"/>
        </w:rPr>
      </w:pP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7401B3B1" w14:textId="77777777" w:rsidTr="00387F50">
        <w:trPr>
          <w:trHeight w:val="454"/>
          <w:ins w:id="587" w:author="Richard Haynes" w:date="2020-04-24T09:57:00Z"/>
        </w:trPr>
        <w:tc>
          <w:tcPr>
            <w:tcW w:w="2835" w:type="dxa"/>
            <w:tcBorders>
              <w:top w:val="single" w:sz="18" w:space="0" w:color="auto"/>
              <w:left w:val="nil"/>
              <w:bottom w:val="single" w:sz="18" w:space="0" w:color="auto"/>
            </w:tcBorders>
            <w:shd w:val="clear" w:color="auto" w:fill="D9D9D9" w:themeFill="background1" w:themeFillShade="D9"/>
          </w:tcPr>
          <w:p w14:paraId="5EF0AB66" w14:textId="77777777" w:rsidR="00E908A7" w:rsidRPr="008B7728" w:rsidRDefault="00E908A7" w:rsidP="00387F50">
            <w:pPr>
              <w:rPr>
                <w:ins w:id="588" w:author="Richard Haynes" w:date="2020-04-24T09:57:00Z"/>
                <w:b/>
                <w:color w:val="auto"/>
                <w:sz w:val="20"/>
                <w:szCs w:val="20"/>
              </w:rPr>
            </w:pPr>
            <w:ins w:id="589" w:author="Richard Haynes" w:date="2020-04-24T09:57:00Z">
              <w:r w:rsidRPr="008B7728">
                <w:rPr>
                  <w:b/>
                  <w:color w:val="auto"/>
                  <w:sz w:val="20"/>
                  <w:szCs w:val="20"/>
                </w:rPr>
                <w:t>Arm</w:t>
              </w:r>
            </w:ins>
          </w:p>
        </w:tc>
        <w:tc>
          <w:tcPr>
            <w:tcW w:w="1418" w:type="dxa"/>
            <w:tcBorders>
              <w:top w:val="single" w:sz="18" w:space="0" w:color="auto"/>
              <w:bottom w:val="single" w:sz="18" w:space="0" w:color="auto"/>
            </w:tcBorders>
            <w:shd w:val="clear" w:color="auto" w:fill="D9D9D9" w:themeFill="background1" w:themeFillShade="D9"/>
          </w:tcPr>
          <w:p w14:paraId="51EC3E5F" w14:textId="77777777" w:rsidR="00E908A7" w:rsidRPr="008B7728" w:rsidRDefault="00E908A7" w:rsidP="00387F50">
            <w:pPr>
              <w:rPr>
                <w:ins w:id="590" w:author="Richard Haynes" w:date="2020-04-24T09:57:00Z"/>
                <w:b/>
                <w:color w:val="auto"/>
                <w:sz w:val="20"/>
                <w:szCs w:val="20"/>
              </w:rPr>
            </w:pPr>
            <w:ins w:id="591" w:author="Richard Haynes" w:date="2020-04-24T09:57:00Z">
              <w:r w:rsidRPr="008B7728">
                <w:rPr>
                  <w:b/>
                  <w:color w:val="auto"/>
                  <w:sz w:val="20"/>
                  <w:szCs w:val="20"/>
                </w:rPr>
                <w:t>Route</w:t>
              </w:r>
            </w:ins>
          </w:p>
        </w:tc>
        <w:tc>
          <w:tcPr>
            <w:tcW w:w="1134" w:type="dxa"/>
            <w:tcBorders>
              <w:top w:val="single" w:sz="18" w:space="0" w:color="auto"/>
              <w:bottom w:val="single" w:sz="18" w:space="0" w:color="auto"/>
            </w:tcBorders>
            <w:shd w:val="clear" w:color="auto" w:fill="D9D9D9" w:themeFill="background1" w:themeFillShade="D9"/>
          </w:tcPr>
          <w:p w14:paraId="6F21A5F0" w14:textId="77777777" w:rsidR="00E908A7" w:rsidRPr="008B7728" w:rsidRDefault="00E908A7" w:rsidP="00387F50">
            <w:pPr>
              <w:rPr>
                <w:ins w:id="592" w:author="Richard Haynes" w:date="2020-04-24T09:57:00Z"/>
                <w:b/>
                <w:color w:val="auto"/>
                <w:sz w:val="20"/>
                <w:szCs w:val="20"/>
              </w:rPr>
            </w:pPr>
            <w:ins w:id="593" w:author="Richard Haynes" w:date="2020-04-24T09:57:00Z">
              <w:r w:rsidRPr="008B7728">
                <w:rPr>
                  <w:b/>
                  <w:color w:val="auto"/>
                  <w:sz w:val="20"/>
                  <w:szCs w:val="20"/>
                </w:rPr>
                <w:t xml:space="preserve">Weight </w:t>
              </w:r>
              <w:r w:rsidRPr="008B7728">
                <w:rPr>
                  <w:b/>
                  <w:color w:val="auto"/>
                  <w:sz w:val="20"/>
                  <w:szCs w:val="20"/>
                  <w:vertAlign w:val="superscript"/>
                </w:rPr>
                <w:t>#</w:t>
              </w:r>
            </w:ins>
          </w:p>
        </w:tc>
        <w:tc>
          <w:tcPr>
            <w:tcW w:w="4394" w:type="dxa"/>
            <w:tcBorders>
              <w:top w:val="single" w:sz="18" w:space="0" w:color="auto"/>
              <w:bottom w:val="single" w:sz="18" w:space="0" w:color="auto"/>
              <w:right w:val="nil"/>
            </w:tcBorders>
            <w:shd w:val="clear" w:color="auto" w:fill="D9D9D9" w:themeFill="background1" w:themeFillShade="D9"/>
          </w:tcPr>
          <w:p w14:paraId="78E7E9CF" w14:textId="77777777" w:rsidR="00E908A7" w:rsidRPr="008B7728" w:rsidRDefault="00E908A7" w:rsidP="00387F50">
            <w:pPr>
              <w:rPr>
                <w:ins w:id="594" w:author="Richard Haynes" w:date="2020-04-24T09:57:00Z"/>
                <w:b/>
                <w:color w:val="auto"/>
                <w:sz w:val="20"/>
                <w:szCs w:val="20"/>
              </w:rPr>
            </w:pPr>
            <w:ins w:id="595" w:author="Richard Haynes" w:date="2020-04-24T09:57:00Z">
              <w:r w:rsidRPr="008B7728">
                <w:rPr>
                  <w:b/>
                  <w:color w:val="auto"/>
                  <w:sz w:val="20"/>
                  <w:szCs w:val="20"/>
                </w:rPr>
                <w:t>Dose (Duration for all arms = 10 days or until discharge from hospital)</w:t>
              </w:r>
            </w:ins>
          </w:p>
        </w:tc>
      </w:tr>
      <w:tr w:rsidR="008B7728" w:rsidRPr="008B7728" w14:paraId="12A9D181" w14:textId="77777777" w:rsidTr="00387F50">
        <w:trPr>
          <w:trHeight w:val="567"/>
          <w:ins w:id="596" w:author="Richard Haynes" w:date="2020-04-24T09:57:00Z"/>
        </w:trPr>
        <w:tc>
          <w:tcPr>
            <w:tcW w:w="2835" w:type="dxa"/>
            <w:tcBorders>
              <w:top w:val="single" w:sz="18" w:space="0" w:color="auto"/>
              <w:left w:val="nil"/>
              <w:bottom w:val="single" w:sz="18" w:space="0" w:color="auto"/>
            </w:tcBorders>
            <w:vAlign w:val="center"/>
          </w:tcPr>
          <w:p w14:paraId="00577322" w14:textId="77777777" w:rsidR="00E908A7" w:rsidRPr="008B7728" w:rsidRDefault="00E908A7" w:rsidP="00387F50">
            <w:pPr>
              <w:rPr>
                <w:ins w:id="597" w:author="Richard Haynes" w:date="2020-04-24T09:57:00Z"/>
                <w:b/>
                <w:color w:val="auto"/>
                <w:sz w:val="20"/>
                <w:szCs w:val="20"/>
              </w:rPr>
            </w:pPr>
            <w:ins w:id="598" w:author="Richard Haynes" w:date="2020-04-24T09:57:00Z">
              <w:r w:rsidRPr="008B7728">
                <w:rPr>
                  <w:b/>
                  <w:color w:val="auto"/>
                  <w:sz w:val="20"/>
                  <w:szCs w:val="20"/>
                </w:rPr>
                <w:t>No additional treatment</w:t>
              </w:r>
            </w:ins>
          </w:p>
        </w:tc>
        <w:tc>
          <w:tcPr>
            <w:tcW w:w="1418" w:type="dxa"/>
            <w:tcBorders>
              <w:top w:val="single" w:sz="18" w:space="0" w:color="auto"/>
              <w:bottom w:val="single" w:sz="18" w:space="0" w:color="auto"/>
            </w:tcBorders>
          </w:tcPr>
          <w:p w14:paraId="35E88D22" w14:textId="77777777" w:rsidR="00E908A7" w:rsidRPr="008B7728" w:rsidRDefault="00E908A7" w:rsidP="00387F50">
            <w:pPr>
              <w:rPr>
                <w:ins w:id="599" w:author="Richard Haynes" w:date="2020-04-24T09:57:00Z"/>
                <w:color w:val="auto"/>
                <w:sz w:val="20"/>
                <w:szCs w:val="20"/>
              </w:rPr>
            </w:pPr>
            <w:ins w:id="600" w:author="Richard Haynes" w:date="2020-04-24T09:57:00Z">
              <w:r w:rsidRPr="008B7728">
                <w:rPr>
                  <w:color w:val="auto"/>
                  <w:sz w:val="20"/>
                  <w:szCs w:val="20"/>
                </w:rPr>
                <w:t>-</w:t>
              </w:r>
            </w:ins>
          </w:p>
        </w:tc>
        <w:tc>
          <w:tcPr>
            <w:tcW w:w="1134" w:type="dxa"/>
            <w:tcBorders>
              <w:top w:val="single" w:sz="18" w:space="0" w:color="auto"/>
              <w:bottom w:val="single" w:sz="18" w:space="0" w:color="auto"/>
            </w:tcBorders>
          </w:tcPr>
          <w:p w14:paraId="357B2A85" w14:textId="77777777" w:rsidR="00E908A7" w:rsidRPr="008B7728" w:rsidRDefault="00E908A7" w:rsidP="00387F50">
            <w:pPr>
              <w:rPr>
                <w:ins w:id="601" w:author="Richard Haynes" w:date="2020-04-24T09:57:00Z"/>
                <w:color w:val="auto"/>
                <w:sz w:val="20"/>
                <w:szCs w:val="20"/>
              </w:rPr>
            </w:pPr>
            <w:ins w:id="602" w:author="Richard Haynes" w:date="2020-04-24T09:57:00Z">
              <w:r w:rsidRPr="008B7728">
                <w:rPr>
                  <w:color w:val="auto"/>
                  <w:sz w:val="20"/>
                  <w:szCs w:val="20"/>
                </w:rPr>
                <w:t>-</w:t>
              </w:r>
            </w:ins>
          </w:p>
        </w:tc>
        <w:tc>
          <w:tcPr>
            <w:tcW w:w="4394" w:type="dxa"/>
            <w:tcBorders>
              <w:top w:val="single" w:sz="18" w:space="0" w:color="auto"/>
              <w:bottom w:val="single" w:sz="18" w:space="0" w:color="auto"/>
              <w:right w:val="nil"/>
            </w:tcBorders>
          </w:tcPr>
          <w:p w14:paraId="511AF806" w14:textId="77777777" w:rsidR="00E908A7" w:rsidRPr="008B7728" w:rsidRDefault="00E908A7" w:rsidP="00387F50">
            <w:pPr>
              <w:rPr>
                <w:ins w:id="603" w:author="Richard Haynes" w:date="2020-04-24T09:57:00Z"/>
                <w:color w:val="auto"/>
                <w:sz w:val="20"/>
                <w:szCs w:val="20"/>
              </w:rPr>
            </w:pPr>
            <w:ins w:id="604" w:author="Richard Haynes" w:date="2020-04-24T09:57:00Z">
              <w:r w:rsidRPr="008B7728">
                <w:rPr>
                  <w:color w:val="auto"/>
                  <w:sz w:val="20"/>
                  <w:szCs w:val="20"/>
                </w:rPr>
                <w:t>-</w:t>
              </w:r>
            </w:ins>
          </w:p>
        </w:tc>
      </w:tr>
      <w:tr w:rsidR="008B7728" w:rsidRPr="008B7728" w14:paraId="204D3407" w14:textId="77777777" w:rsidTr="00387F50">
        <w:trPr>
          <w:trHeight w:val="850"/>
          <w:ins w:id="605" w:author="Richard Haynes" w:date="2020-04-24T09:57:00Z"/>
        </w:trPr>
        <w:tc>
          <w:tcPr>
            <w:tcW w:w="2835" w:type="dxa"/>
            <w:vMerge w:val="restart"/>
            <w:tcBorders>
              <w:top w:val="single" w:sz="18" w:space="0" w:color="auto"/>
              <w:left w:val="nil"/>
            </w:tcBorders>
          </w:tcPr>
          <w:p w14:paraId="17D6F4BE" w14:textId="77777777" w:rsidR="00E908A7" w:rsidRPr="008B7728" w:rsidRDefault="00E908A7" w:rsidP="00387F50">
            <w:pPr>
              <w:rPr>
                <w:ins w:id="606" w:author="Richard Haynes" w:date="2020-04-24T09:57:00Z"/>
                <w:b/>
                <w:color w:val="auto"/>
                <w:sz w:val="20"/>
                <w:szCs w:val="20"/>
              </w:rPr>
            </w:pPr>
            <w:ins w:id="607" w:author="Richard Haynes" w:date="2020-04-24T09:57:00Z">
              <w:r w:rsidRPr="008B7728">
                <w:rPr>
                  <w:b/>
                  <w:color w:val="auto"/>
                  <w:sz w:val="20"/>
                  <w:szCs w:val="20"/>
                </w:rPr>
                <w:t>Lopinavir-Ritonavir</w:t>
              </w:r>
            </w:ins>
          </w:p>
          <w:p w14:paraId="2C77DD50" w14:textId="77777777" w:rsidR="00E908A7" w:rsidRPr="008B7728" w:rsidRDefault="00E908A7" w:rsidP="00387F50">
            <w:pPr>
              <w:rPr>
                <w:ins w:id="608" w:author="Richard Haynes" w:date="2020-04-24T09:57:00Z"/>
                <w:b/>
                <w:color w:val="auto"/>
                <w:sz w:val="20"/>
                <w:szCs w:val="20"/>
              </w:rPr>
            </w:pPr>
            <w:ins w:id="609" w:author="Richard Haynes" w:date="2020-04-24T09:57:00Z">
              <w:r w:rsidRPr="008B7728">
                <w:rPr>
                  <w:b/>
                  <w:color w:val="auto"/>
                  <w:sz w:val="20"/>
                  <w:szCs w:val="20"/>
                </w:rPr>
                <w:t>(Kaletra</w:t>
              </w:r>
              <w:r w:rsidRPr="008B7728">
                <w:rPr>
                  <w:b/>
                  <w:color w:val="auto"/>
                  <w:sz w:val="20"/>
                  <w:szCs w:val="20"/>
                </w:rPr>
                <w:sym w:font="Symbol" w:char="F0E2"/>
              </w:r>
              <w:r w:rsidRPr="008B7728">
                <w:rPr>
                  <w:b/>
                  <w:color w:val="auto"/>
                  <w:sz w:val="20"/>
                  <w:szCs w:val="20"/>
                </w:rPr>
                <w:t>)</w:t>
              </w:r>
            </w:ins>
          </w:p>
          <w:p w14:paraId="0D721A0F" w14:textId="77777777" w:rsidR="00E908A7" w:rsidRPr="008B7728" w:rsidRDefault="00E908A7" w:rsidP="00387F50">
            <w:pPr>
              <w:rPr>
                <w:ins w:id="610" w:author="Richard Haynes" w:date="2020-04-24T09:57:00Z"/>
                <w:color w:val="auto"/>
                <w:sz w:val="20"/>
                <w:szCs w:val="20"/>
              </w:rPr>
            </w:pPr>
          </w:p>
          <w:p w14:paraId="6D5E7CAD" w14:textId="77777777" w:rsidR="00E908A7" w:rsidRPr="008B7728" w:rsidRDefault="00E908A7" w:rsidP="00E908A7">
            <w:pPr>
              <w:pStyle w:val="ListParagraph"/>
              <w:numPr>
                <w:ilvl w:val="0"/>
                <w:numId w:val="44"/>
              </w:numPr>
              <w:autoSpaceDE/>
              <w:autoSpaceDN/>
              <w:adjustRightInd/>
              <w:ind w:left="171" w:hanging="142"/>
              <w:jc w:val="left"/>
              <w:rPr>
                <w:ins w:id="611" w:author="Richard Haynes" w:date="2020-04-24T09:57:00Z"/>
                <w:color w:val="auto"/>
                <w:sz w:val="20"/>
                <w:szCs w:val="20"/>
              </w:rPr>
            </w:pPr>
            <w:ins w:id="612" w:author="Richard Haynes" w:date="2020-04-24T09:57:00Z">
              <w:r w:rsidRPr="008B7728">
                <w:rPr>
                  <w:color w:val="auto"/>
                  <w:sz w:val="20"/>
                  <w:szCs w:val="20"/>
                </w:rPr>
                <w:t>80/20mg in 1mL oral solution</w:t>
              </w:r>
            </w:ins>
          </w:p>
          <w:p w14:paraId="5CE1E0C6" w14:textId="77777777" w:rsidR="00E908A7" w:rsidRPr="008B7728" w:rsidRDefault="00E908A7" w:rsidP="00E908A7">
            <w:pPr>
              <w:pStyle w:val="ListParagraph"/>
              <w:numPr>
                <w:ilvl w:val="0"/>
                <w:numId w:val="44"/>
              </w:numPr>
              <w:autoSpaceDE/>
              <w:autoSpaceDN/>
              <w:adjustRightInd/>
              <w:ind w:left="171" w:hanging="142"/>
              <w:jc w:val="left"/>
              <w:rPr>
                <w:ins w:id="613" w:author="Richard Haynes" w:date="2020-04-24T09:57:00Z"/>
                <w:color w:val="auto"/>
                <w:sz w:val="20"/>
                <w:szCs w:val="20"/>
              </w:rPr>
            </w:pPr>
            <w:ins w:id="614" w:author="Richard Haynes" w:date="2020-04-24T09:57:00Z">
              <w:r w:rsidRPr="008B7728">
                <w:rPr>
                  <w:color w:val="auto"/>
                  <w:sz w:val="20"/>
                  <w:szCs w:val="20"/>
                </w:rPr>
                <w:t>100/25mg tablet</w:t>
              </w:r>
            </w:ins>
          </w:p>
          <w:p w14:paraId="6078E35F" w14:textId="77777777" w:rsidR="00E908A7" w:rsidRPr="008B7728" w:rsidRDefault="00E908A7" w:rsidP="00E908A7">
            <w:pPr>
              <w:pStyle w:val="ListParagraph"/>
              <w:numPr>
                <w:ilvl w:val="0"/>
                <w:numId w:val="44"/>
              </w:numPr>
              <w:autoSpaceDE/>
              <w:autoSpaceDN/>
              <w:adjustRightInd/>
              <w:ind w:left="171" w:hanging="142"/>
              <w:jc w:val="left"/>
              <w:rPr>
                <w:ins w:id="615" w:author="Richard Haynes" w:date="2020-04-24T09:57:00Z"/>
                <w:color w:val="auto"/>
                <w:sz w:val="20"/>
                <w:szCs w:val="20"/>
              </w:rPr>
            </w:pPr>
            <w:ins w:id="616" w:author="Richard Haynes" w:date="2020-04-24T09:57:00Z">
              <w:r w:rsidRPr="008B7728">
                <w:rPr>
                  <w:color w:val="auto"/>
                  <w:sz w:val="20"/>
                  <w:szCs w:val="20"/>
                </w:rPr>
                <w:t>200/50mg tablet</w:t>
              </w:r>
            </w:ins>
          </w:p>
          <w:p w14:paraId="18B78C61" w14:textId="77777777" w:rsidR="00E908A7" w:rsidRPr="008B7728" w:rsidRDefault="00E908A7" w:rsidP="00387F50">
            <w:pPr>
              <w:rPr>
                <w:ins w:id="617" w:author="Richard Haynes" w:date="2020-04-24T09:57:00Z"/>
                <w:b/>
                <w:color w:val="auto"/>
                <w:sz w:val="20"/>
                <w:szCs w:val="20"/>
              </w:rPr>
            </w:pPr>
          </w:p>
          <w:p w14:paraId="5491290C" w14:textId="77777777" w:rsidR="00E908A7" w:rsidRPr="008B7728" w:rsidRDefault="00E908A7" w:rsidP="00387F50">
            <w:pPr>
              <w:rPr>
                <w:ins w:id="618" w:author="Richard Haynes" w:date="2020-04-24T09:57:00Z"/>
                <w:bCs w:val="0"/>
                <w:color w:val="auto"/>
                <w:sz w:val="20"/>
                <w:szCs w:val="20"/>
              </w:rPr>
            </w:pPr>
            <w:ins w:id="619" w:author="Richard Haynes" w:date="2020-04-24T09:57:00Z">
              <w:r w:rsidRPr="008B7728">
                <w:rPr>
                  <w:color w:val="auto"/>
                  <w:sz w:val="20"/>
                  <w:szCs w:val="20"/>
                </w:rPr>
                <w:t xml:space="preserve">Tablets must </w:t>
              </w:r>
              <w:r w:rsidRPr="008B7728">
                <w:rPr>
                  <w:color w:val="auto"/>
                  <w:sz w:val="20"/>
                  <w:szCs w:val="20"/>
                  <w:u w:val="single"/>
                </w:rPr>
                <w:t>NOT</w:t>
              </w:r>
              <w:r w:rsidRPr="008B7728">
                <w:rPr>
                  <w:color w:val="auto"/>
                  <w:sz w:val="20"/>
                  <w:szCs w:val="20"/>
                </w:rPr>
                <w:t xml:space="preserve"> be crushed</w:t>
              </w:r>
            </w:ins>
          </w:p>
        </w:tc>
        <w:tc>
          <w:tcPr>
            <w:tcW w:w="1418" w:type="dxa"/>
            <w:vMerge w:val="restart"/>
            <w:tcBorders>
              <w:top w:val="single" w:sz="18" w:space="0" w:color="auto"/>
            </w:tcBorders>
          </w:tcPr>
          <w:p w14:paraId="5FE099F5" w14:textId="77777777" w:rsidR="00E908A7" w:rsidRPr="008B7728" w:rsidRDefault="00E908A7" w:rsidP="00387F50">
            <w:pPr>
              <w:rPr>
                <w:ins w:id="620" w:author="Richard Haynes" w:date="2020-04-24T09:57:00Z"/>
                <w:color w:val="auto"/>
                <w:sz w:val="20"/>
                <w:szCs w:val="20"/>
              </w:rPr>
            </w:pPr>
            <w:ins w:id="621" w:author="Richard Haynes" w:date="2020-04-24T09:57:00Z">
              <w:r w:rsidRPr="008B7728">
                <w:rPr>
                  <w:color w:val="auto"/>
                  <w:sz w:val="20"/>
                  <w:szCs w:val="20"/>
                </w:rPr>
                <w:t xml:space="preserve">Oral </w:t>
              </w:r>
            </w:ins>
          </w:p>
          <w:p w14:paraId="467F3BB9" w14:textId="77777777" w:rsidR="00E908A7" w:rsidRPr="008B7728" w:rsidRDefault="00E908A7" w:rsidP="00387F50">
            <w:pPr>
              <w:rPr>
                <w:ins w:id="622" w:author="Richard Haynes" w:date="2020-04-24T09:57:00Z"/>
                <w:color w:val="auto"/>
                <w:sz w:val="20"/>
                <w:szCs w:val="20"/>
                <w:u w:val="single"/>
              </w:rPr>
            </w:pPr>
            <w:ins w:id="623" w:author="Richard Haynes" w:date="2020-04-24T09:57:00Z">
              <w:r w:rsidRPr="008B7728">
                <w:rPr>
                  <w:color w:val="auto"/>
                  <w:sz w:val="20"/>
                  <w:szCs w:val="20"/>
                  <w:u w:val="single"/>
                </w:rPr>
                <w:t>or</w:t>
              </w:r>
            </w:ins>
          </w:p>
          <w:p w14:paraId="1A22FB61" w14:textId="77777777" w:rsidR="00E908A7" w:rsidRPr="008B7728" w:rsidRDefault="00E908A7" w:rsidP="00387F50">
            <w:pPr>
              <w:rPr>
                <w:ins w:id="624" w:author="Richard Haynes" w:date="2020-04-24T09:57:00Z"/>
                <w:color w:val="auto"/>
                <w:sz w:val="20"/>
                <w:szCs w:val="20"/>
              </w:rPr>
            </w:pPr>
            <w:ins w:id="625" w:author="Richard Haynes" w:date="2020-04-24T09:57:00Z">
              <w:r w:rsidRPr="008B7728">
                <w:rPr>
                  <w:color w:val="auto"/>
                  <w:sz w:val="20"/>
                  <w:szCs w:val="20"/>
                </w:rPr>
                <w:t>Nasogastric</w:t>
              </w:r>
            </w:ins>
          </w:p>
        </w:tc>
        <w:tc>
          <w:tcPr>
            <w:tcW w:w="5528" w:type="dxa"/>
            <w:gridSpan w:val="2"/>
            <w:tcBorders>
              <w:top w:val="single" w:sz="18" w:space="0" w:color="auto"/>
              <w:bottom w:val="single" w:sz="4" w:space="0" w:color="auto"/>
              <w:right w:val="nil"/>
            </w:tcBorders>
            <w:vAlign w:val="center"/>
          </w:tcPr>
          <w:p w14:paraId="4B12838A" w14:textId="77777777" w:rsidR="00E908A7" w:rsidRPr="008B7728" w:rsidRDefault="00E908A7" w:rsidP="00387F50">
            <w:pPr>
              <w:rPr>
                <w:ins w:id="626" w:author="Richard Haynes" w:date="2020-04-24T09:57:00Z"/>
                <w:color w:val="auto"/>
                <w:sz w:val="20"/>
                <w:szCs w:val="20"/>
              </w:rPr>
            </w:pPr>
            <w:ins w:id="627" w:author="Richard Haynes" w:date="2020-04-24T09:57:00Z">
              <w:r w:rsidRPr="008B7728">
                <w:rPr>
                  <w:color w:val="auto"/>
                  <w:sz w:val="20"/>
                  <w:szCs w:val="20"/>
                </w:rPr>
                <w:t xml:space="preserve">Preterm infants with a corrected gestation age of &lt;42 weeks </w:t>
              </w:r>
              <w:r w:rsidRPr="008B7728">
                <w:rPr>
                  <w:b/>
                  <w:color w:val="auto"/>
                  <w:sz w:val="20"/>
                  <w:szCs w:val="20"/>
                  <w:u w:val="single"/>
                </w:rPr>
                <w:t>or</w:t>
              </w:r>
              <w:r w:rsidRPr="008B7728">
                <w:rPr>
                  <w:color w:val="auto"/>
                  <w:sz w:val="20"/>
                  <w:szCs w:val="20"/>
                </w:rPr>
                <w:t xml:space="preserve"> neonates with postnatal age of &lt; 14 days excluded</w:t>
              </w:r>
            </w:ins>
          </w:p>
        </w:tc>
      </w:tr>
      <w:tr w:rsidR="008B7728" w:rsidRPr="008B7728" w14:paraId="25FDEE3C" w14:textId="77777777" w:rsidTr="00387F50">
        <w:trPr>
          <w:trHeight w:val="567"/>
          <w:ins w:id="628" w:author="Richard Haynes" w:date="2020-04-24T09:57:00Z"/>
        </w:trPr>
        <w:tc>
          <w:tcPr>
            <w:tcW w:w="2835" w:type="dxa"/>
            <w:vMerge/>
            <w:tcBorders>
              <w:left w:val="nil"/>
            </w:tcBorders>
          </w:tcPr>
          <w:p w14:paraId="4CD1C3CA" w14:textId="77777777" w:rsidR="00E908A7" w:rsidRPr="008B7728" w:rsidRDefault="00E908A7" w:rsidP="00387F50">
            <w:pPr>
              <w:rPr>
                <w:ins w:id="629" w:author="Richard Haynes" w:date="2020-04-24T09:57:00Z"/>
                <w:color w:val="auto"/>
                <w:sz w:val="20"/>
                <w:szCs w:val="20"/>
              </w:rPr>
            </w:pPr>
          </w:p>
        </w:tc>
        <w:tc>
          <w:tcPr>
            <w:tcW w:w="1418" w:type="dxa"/>
            <w:vMerge/>
          </w:tcPr>
          <w:p w14:paraId="2650EEA8" w14:textId="77777777" w:rsidR="00E908A7" w:rsidRPr="008B7728" w:rsidRDefault="00E908A7" w:rsidP="00387F50">
            <w:pPr>
              <w:rPr>
                <w:ins w:id="630" w:author="Richard Haynes" w:date="2020-04-24T09:57:00Z"/>
                <w:color w:val="auto"/>
                <w:sz w:val="20"/>
                <w:szCs w:val="20"/>
              </w:rPr>
            </w:pPr>
          </w:p>
        </w:tc>
        <w:tc>
          <w:tcPr>
            <w:tcW w:w="1134" w:type="dxa"/>
            <w:tcBorders>
              <w:top w:val="single" w:sz="4" w:space="0" w:color="auto"/>
            </w:tcBorders>
            <w:vAlign w:val="center"/>
          </w:tcPr>
          <w:p w14:paraId="09E06772" w14:textId="77777777" w:rsidR="00E908A7" w:rsidRPr="008B7728" w:rsidRDefault="00E908A7" w:rsidP="00387F50">
            <w:pPr>
              <w:rPr>
                <w:ins w:id="631" w:author="Richard Haynes" w:date="2020-04-24T09:57:00Z"/>
                <w:color w:val="auto"/>
                <w:sz w:val="20"/>
                <w:szCs w:val="20"/>
              </w:rPr>
            </w:pPr>
            <w:ins w:id="632" w:author="Richard Haynes" w:date="2020-04-24T09:57:00Z">
              <w:r w:rsidRPr="008B7728">
                <w:rPr>
                  <w:color w:val="auto"/>
                  <w:sz w:val="20"/>
                  <w:szCs w:val="20"/>
                </w:rPr>
                <w:t xml:space="preserve"> </w:t>
              </w:r>
              <w:r w:rsidRPr="008B7728">
                <w:rPr>
                  <w:color w:val="auto"/>
                  <w:sz w:val="20"/>
                  <w:szCs w:val="20"/>
                </w:rPr>
                <w:sym w:font="Symbol" w:char="F0A3"/>
              </w:r>
              <w:r w:rsidRPr="008B7728">
                <w:rPr>
                  <w:color w:val="auto"/>
                  <w:sz w:val="20"/>
                  <w:szCs w:val="20"/>
                </w:rPr>
                <w:t xml:space="preserve"> 5 kg</w:t>
              </w:r>
            </w:ins>
          </w:p>
        </w:tc>
        <w:tc>
          <w:tcPr>
            <w:tcW w:w="4394" w:type="dxa"/>
            <w:tcBorders>
              <w:top w:val="single" w:sz="4" w:space="0" w:color="auto"/>
              <w:right w:val="nil"/>
            </w:tcBorders>
            <w:vAlign w:val="center"/>
          </w:tcPr>
          <w:p w14:paraId="00ED2DAD" w14:textId="77777777" w:rsidR="00E908A7" w:rsidRPr="008B7728" w:rsidRDefault="00E908A7" w:rsidP="00387F50">
            <w:pPr>
              <w:rPr>
                <w:ins w:id="633" w:author="Richard Haynes" w:date="2020-04-24T09:57:00Z"/>
                <w:color w:val="auto"/>
                <w:sz w:val="20"/>
                <w:szCs w:val="20"/>
              </w:rPr>
            </w:pPr>
            <w:ins w:id="634" w:author="Richard Haynes" w:date="2020-04-24T09:57:00Z">
              <w:r w:rsidRPr="008B7728">
                <w:rPr>
                  <w:color w:val="auto"/>
                  <w:sz w:val="20"/>
                  <w:szCs w:val="20"/>
                </w:rPr>
                <w:t xml:space="preserve">0.2 mL/kg every 12 hours </w:t>
              </w:r>
            </w:ins>
          </w:p>
        </w:tc>
      </w:tr>
      <w:tr w:rsidR="008B7728" w:rsidRPr="008B7728" w14:paraId="752223ED" w14:textId="77777777" w:rsidTr="00387F50">
        <w:trPr>
          <w:trHeight w:val="567"/>
          <w:ins w:id="635" w:author="Richard Haynes" w:date="2020-04-24T09:57:00Z"/>
        </w:trPr>
        <w:tc>
          <w:tcPr>
            <w:tcW w:w="2835" w:type="dxa"/>
            <w:vMerge/>
            <w:tcBorders>
              <w:left w:val="nil"/>
            </w:tcBorders>
            <w:vAlign w:val="center"/>
          </w:tcPr>
          <w:p w14:paraId="19A949F8" w14:textId="77777777" w:rsidR="00E908A7" w:rsidRPr="008B7728" w:rsidRDefault="00E908A7" w:rsidP="00387F50">
            <w:pPr>
              <w:rPr>
                <w:ins w:id="636" w:author="Richard Haynes" w:date="2020-04-24T09:57:00Z"/>
                <w:color w:val="auto"/>
                <w:sz w:val="20"/>
                <w:szCs w:val="20"/>
              </w:rPr>
            </w:pPr>
          </w:p>
        </w:tc>
        <w:tc>
          <w:tcPr>
            <w:tcW w:w="1418" w:type="dxa"/>
            <w:vMerge/>
            <w:vAlign w:val="center"/>
          </w:tcPr>
          <w:p w14:paraId="0E8769BA" w14:textId="77777777" w:rsidR="00E908A7" w:rsidRPr="008B7728" w:rsidRDefault="00E908A7" w:rsidP="00387F50">
            <w:pPr>
              <w:rPr>
                <w:ins w:id="637" w:author="Richard Haynes" w:date="2020-04-24T09:57:00Z"/>
                <w:color w:val="auto"/>
                <w:sz w:val="20"/>
                <w:szCs w:val="20"/>
              </w:rPr>
            </w:pPr>
          </w:p>
        </w:tc>
        <w:tc>
          <w:tcPr>
            <w:tcW w:w="1134" w:type="dxa"/>
            <w:vAlign w:val="center"/>
          </w:tcPr>
          <w:p w14:paraId="7BEFD05B" w14:textId="77777777" w:rsidR="00E908A7" w:rsidRPr="008B7728" w:rsidRDefault="00E908A7" w:rsidP="00387F50">
            <w:pPr>
              <w:rPr>
                <w:ins w:id="638" w:author="Richard Haynes" w:date="2020-04-24T09:57:00Z"/>
                <w:color w:val="auto"/>
                <w:sz w:val="20"/>
                <w:szCs w:val="20"/>
              </w:rPr>
            </w:pPr>
            <w:ins w:id="639" w:author="Richard Haynes" w:date="2020-04-24T09:57:00Z">
              <w:r w:rsidRPr="008B7728">
                <w:rPr>
                  <w:color w:val="auto"/>
                  <w:sz w:val="20"/>
                  <w:szCs w:val="20"/>
                </w:rPr>
                <w:t>6 - 9 kg</w:t>
              </w:r>
            </w:ins>
          </w:p>
        </w:tc>
        <w:tc>
          <w:tcPr>
            <w:tcW w:w="4394" w:type="dxa"/>
            <w:tcBorders>
              <w:right w:val="nil"/>
            </w:tcBorders>
            <w:vAlign w:val="center"/>
          </w:tcPr>
          <w:p w14:paraId="3A193C11" w14:textId="77777777" w:rsidR="00E908A7" w:rsidRPr="008B7728" w:rsidRDefault="00E908A7" w:rsidP="00387F50">
            <w:pPr>
              <w:rPr>
                <w:ins w:id="640" w:author="Richard Haynes" w:date="2020-04-24T09:57:00Z"/>
                <w:color w:val="auto"/>
                <w:sz w:val="20"/>
                <w:szCs w:val="20"/>
              </w:rPr>
            </w:pPr>
            <w:ins w:id="641" w:author="Richard Haynes" w:date="2020-04-24T09:57:00Z">
              <w:r w:rsidRPr="008B7728">
                <w:rPr>
                  <w:color w:val="auto"/>
                  <w:sz w:val="20"/>
                  <w:szCs w:val="20"/>
                </w:rPr>
                <w:t>1.5 mL every 12 hours</w:t>
              </w:r>
            </w:ins>
          </w:p>
        </w:tc>
      </w:tr>
      <w:tr w:rsidR="008B7728" w:rsidRPr="008B7728" w14:paraId="48FC7072" w14:textId="77777777" w:rsidTr="00387F50">
        <w:trPr>
          <w:trHeight w:val="567"/>
          <w:ins w:id="642" w:author="Richard Haynes" w:date="2020-04-24T09:57:00Z"/>
        </w:trPr>
        <w:tc>
          <w:tcPr>
            <w:tcW w:w="2835" w:type="dxa"/>
            <w:vMerge/>
            <w:tcBorders>
              <w:left w:val="nil"/>
            </w:tcBorders>
            <w:vAlign w:val="center"/>
          </w:tcPr>
          <w:p w14:paraId="39C92D70" w14:textId="77777777" w:rsidR="00E908A7" w:rsidRPr="008B7728" w:rsidRDefault="00E908A7" w:rsidP="00387F50">
            <w:pPr>
              <w:rPr>
                <w:ins w:id="643" w:author="Richard Haynes" w:date="2020-04-24T09:57:00Z"/>
                <w:color w:val="auto"/>
                <w:sz w:val="20"/>
                <w:szCs w:val="20"/>
              </w:rPr>
            </w:pPr>
          </w:p>
        </w:tc>
        <w:tc>
          <w:tcPr>
            <w:tcW w:w="1418" w:type="dxa"/>
            <w:vMerge/>
            <w:vAlign w:val="center"/>
          </w:tcPr>
          <w:p w14:paraId="75E102B7" w14:textId="77777777" w:rsidR="00E908A7" w:rsidRPr="008B7728" w:rsidRDefault="00E908A7" w:rsidP="00387F50">
            <w:pPr>
              <w:rPr>
                <w:ins w:id="644" w:author="Richard Haynes" w:date="2020-04-24T09:57:00Z"/>
                <w:color w:val="auto"/>
                <w:sz w:val="20"/>
                <w:szCs w:val="20"/>
              </w:rPr>
            </w:pPr>
          </w:p>
        </w:tc>
        <w:tc>
          <w:tcPr>
            <w:tcW w:w="1134" w:type="dxa"/>
            <w:vAlign w:val="center"/>
          </w:tcPr>
          <w:p w14:paraId="54322F4C" w14:textId="77777777" w:rsidR="00E908A7" w:rsidRPr="008B7728" w:rsidRDefault="00E908A7" w:rsidP="00387F50">
            <w:pPr>
              <w:rPr>
                <w:ins w:id="645" w:author="Richard Haynes" w:date="2020-04-24T09:57:00Z"/>
                <w:color w:val="auto"/>
                <w:sz w:val="20"/>
                <w:szCs w:val="20"/>
              </w:rPr>
            </w:pPr>
            <w:ins w:id="646" w:author="Richard Haynes" w:date="2020-04-24T09:57:00Z">
              <w:r w:rsidRPr="008B7728">
                <w:rPr>
                  <w:color w:val="auto"/>
                  <w:sz w:val="20"/>
                  <w:szCs w:val="20"/>
                </w:rPr>
                <w:t>10 - 13 kg</w:t>
              </w:r>
            </w:ins>
          </w:p>
        </w:tc>
        <w:tc>
          <w:tcPr>
            <w:tcW w:w="4394" w:type="dxa"/>
            <w:tcBorders>
              <w:right w:val="nil"/>
            </w:tcBorders>
            <w:vAlign w:val="center"/>
          </w:tcPr>
          <w:p w14:paraId="244D6A87" w14:textId="77777777" w:rsidR="00E908A7" w:rsidRPr="008B7728" w:rsidRDefault="00E908A7" w:rsidP="00387F50">
            <w:pPr>
              <w:rPr>
                <w:ins w:id="647" w:author="Richard Haynes" w:date="2020-04-24T09:57:00Z"/>
                <w:color w:val="auto"/>
                <w:sz w:val="20"/>
                <w:szCs w:val="20"/>
              </w:rPr>
            </w:pPr>
            <w:ins w:id="648" w:author="Richard Haynes" w:date="2020-04-24T09:57:00Z">
              <w:r w:rsidRPr="008B7728">
                <w:rPr>
                  <w:color w:val="auto"/>
                  <w:sz w:val="20"/>
                  <w:szCs w:val="20"/>
                </w:rPr>
                <w:t>2 mL every 12 hours</w:t>
              </w:r>
            </w:ins>
          </w:p>
        </w:tc>
      </w:tr>
      <w:tr w:rsidR="008B7728" w:rsidRPr="008B7728" w14:paraId="5E5B9A2C" w14:textId="77777777" w:rsidTr="00387F50">
        <w:trPr>
          <w:trHeight w:val="1020"/>
          <w:ins w:id="649" w:author="Richard Haynes" w:date="2020-04-24T09:57:00Z"/>
        </w:trPr>
        <w:tc>
          <w:tcPr>
            <w:tcW w:w="2835" w:type="dxa"/>
            <w:vMerge/>
            <w:tcBorders>
              <w:left w:val="nil"/>
            </w:tcBorders>
            <w:vAlign w:val="center"/>
          </w:tcPr>
          <w:p w14:paraId="1772901F" w14:textId="77777777" w:rsidR="00E908A7" w:rsidRPr="008B7728" w:rsidRDefault="00E908A7" w:rsidP="00387F50">
            <w:pPr>
              <w:rPr>
                <w:ins w:id="650" w:author="Richard Haynes" w:date="2020-04-24T09:57:00Z"/>
                <w:color w:val="auto"/>
                <w:sz w:val="20"/>
                <w:szCs w:val="20"/>
              </w:rPr>
            </w:pPr>
          </w:p>
        </w:tc>
        <w:tc>
          <w:tcPr>
            <w:tcW w:w="1418" w:type="dxa"/>
            <w:vMerge/>
            <w:vAlign w:val="center"/>
          </w:tcPr>
          <w:p w14:paraId="210FAC69" w14:textId="77777777" w:rsidR="00E908A7" w:rsidRPr="008B7728" w:rsidRDefault="00E908A7" w:rsidP="00387F50">
            <w:pPr>
              <w:rPr>
                <w:ins w:id="651" w:author="Richard Haynes" w:date="2020-04-24T09:57:00Z"/>
                <w:color w:val="auto"/>
                <w:sz w:val="20"/>
                <w:szCs w:val="20"/>
              </w:rPr>
            </w:pPr>
          </w:p>
        </w:tc>
        <w:tc>
          <w:tcPr>
            <w:tcW w:w="1134" w:type="dxa"/>
            <w:vAlign w:val="center"/>
          </w:tcPr>
          <w:p w14:paraId="715605FE" w14:textId="77777777" w:rsidR="00E908A7" w:rsidRPr="008B7728" w:rsidRDefault="00E908A7" w:rsidP="00387F50">
            <w:pPr>
              <w:rPr>
                <w:ins w:id="652" w:author="Richard Haynes" w:date="2020-04-24T09:57:00Z"/>
                <w:color w:val="auto"/>
                <w:sz w:val="20"/>
                <w:szCs w:val="20"/>
              </w:rPr>
            </w:pPr>
            <w:ins w:id="653" w:author="Richard Haynes" w:date="2020-04-24T09:57:00Z">
              <w:r w:rsidRPr="008B7728">
                <w:rPr>
                  <w:color w:val="auto"/>
                  <w:sz w:val="20"/>
                  <w:szCs w:val="20"/>
                </w:rPr>
                <w:t>14 - 19 kg</w:t>
              </w:r>
            </w:ins>
          </w:p>
        </w:tc>
        <w:tc>
          <w:tcPr>
            <w:tcW w:w="4394" w:type="dxa"/>
            <w:tcBorders>
              <w:right w:val="nil"/>
            </w:tcBorders>
            <w:vAlign w:val="center"/>
          </w:tcPr>
          <w:p w14:paraId="0C30D6EA" w14:textId="77777777" w:rsidR="00E908A7" w:rsidRPr="008B7728" w:rsidRDefault="00E908A7" w:rsidP="00387F50">
            <w:pPr>
              <w:rPr>
                <w:ins w:id="654" w:author="Richard Haynes" w:date="2020-04-24T09:57:00Z"/>
                <w:color w:val="auto"/>
                <w:sz w:val="20"/>
                <w:szCs w:val="20"/>
              </w:rPr>
            </w:pPr>
            <w:ins w:id="655" w:author="Richard Haynes" w:date="2020-04-24T09:57:00Z">
              <w:r w:rsidRPr="008B7728">
                <w:rPr>
                  <w:color w:val="auto"/>
                  <w:sz w:val="20"/>
                  <w:szCs w:val="20"/>
                </w:rPr>
                <w:t>2.5 mL every 12 hours</w:t>
              </w:r>
            </w:ins>
          </w:p>
          <w:p w14:paraId="48B18960" w14:textId="77777777" w:rsidR="00E908A7" w:rsidRPr="008B7728" w:rsidRDefault="00E908A7" w:rsidP="00387F50">
            <w:pPr>
              <w:rPr>
                <w:ins w:id="656" w:author="Richard Haynes" w:date="2020-04-24T09:57:00Z"/>
                <w:color w:val="auto"/>
                <w:sz w:val="20"/>
                <w:szCs w:val="20"/>
                <w:u w:val="single"/>
              </w:rPr>
            </w:pPr>
            <w:ins w:id="657" w:author="Richard Haynes" w:date="2020-04-24T09:57:00Z">
              <w:r w:rsidRPr="008B7728">
                <w:rPr>
                  <w:color w:val="auto"/>
                  <w:sz w:val="20"/>
                  <w:szCs w:val="20"/>
                  <w:u w:val="single"/>
                </w:rPr>
                <w:t>or</w:t>
              </w:r>
            </w:ins>
          </w:p>
          <w:p w14:paraId="5DF014D2" w14:textId="77777777" w:rsidR="00E908A7" w:rsidRPr="008B7728" w:rsidRDefault="00E908A7" w:rsidP="00387F50">
            <w:pPr>
              <w:rPr>
                <w:ins w:id="658" w:author="Richard Haynes" w:date="2020-04-24T09:57:00Z"/>
                <w:color w:val="auto"/>
                <w:sz w:val="20"/>
                <w:szCs w:val="20"/>
              </w:rPr>
            </w:pPr>
            <w:ins w:id="659" w:author="Richard Haynes" w:date="2020-04-24T09:57:00Z">
              <w:r w:rsidRPr="008B7728">
                <w:rPr>
                  <w:color w:val="auto"/>
                  <w:sz w:val="20"/>
                  <w:szCs w:val="20"/>
                </w:rPr>
                <w:t>200/50 mg every 12 hours</w:t>
              </w:r>
            </w:ins>
          </w:p>
        </w:tc>
      </w:tr>
      <w:tr w:rsidR="008B7728" w:rsidRPr="008B7728" w14:paraId="13834E89" w14:textId="77777777" w:rsidTr="00387F50">
        <w:trPr>
          <w:trHeight w:val="1020"/>
          <w:ins w:id="660" w:author="Richard Haynes" w:date="2020-04-24T09:57:00Z"/>
        </w:trPr>
        <w:tc>
          <w:tcPr>
            <w:tcW w:w="2835" w:type="dxa"/>
            <w:vMerge/>
            <w:tcBorders>
              <w:left w:val="nil"/>
            </w:tcBorders>
            <w:vAlign w:val="center"/>
          </w:tcPr>
          <w:p w14:paraId="7B367AAC" w14:textId="77777777" w:rsidR="00E908A7" w:rsidRPr="008B7728" w:rsidRDefault="00E908A7" w:rsidP="00387F50">
            <w:pPr>
              <w:rPr>
                <w:ins w:id="661" w:author="Richard Haynes" w:date="2020-04-24T09:57:00Z"/>
                <w:color w:val="auto"/>
                <w:sz w:val="20"/>
                <w:szCs w:val="20"/>
              </w:rPr>
            </w:pPr>
          </w:p>
        </w:tc>
        <w:tc>
          <w:tcPr>
            <w:tcW w:w="1418" w:type="dxa"/>
            <w:vMerge/>
            <w:vAlign w:val="center"/>
          </w:tcPr>
          <w:p w14:paraId="740D1FE0" w14:textId="77777777" w:rsidR="00E908A7" w:rsidRPr="008B7728" w:rsidRDefault="00E908A7" w:rsidP="00387F50">
            <w:pPr>
              <w:rPr>
                <w:ins w:id="662" w:author="Richard Haynes" w:date="2020-04-24T09:57:00Z"/>
                <w:color w:val="auto"/>
                <w:sz w:val="20"/>
                <w:szCs w:val="20"/>
              </w:rPr>
            </w:pPr>
          </w:p>
        </w:tc>
        <w:tc>
          <w:tcPr>
            <w:tcW w:w="1134" w:type="dxa"/>
            <w:vAlign w:val="center"/>
          </w:tcPr>
          <w:p w14:paraId="368CDD45" w14:textId="77777777" w:rsidR="00E908A7" w:rsidRPr="008B7728" w:rsidRDefault="00E908A7" w:rsidP="00387F50">
            <w:pPr>
              <w:rPr>
                <w:ins w:id="663" w:author="Richard Haynes" w:date="2020-04-24T09:57:00Z"/>
                <w:color w:val="auto"/>
                <w:sz w:val="20"/>
                <w:szCs w:val="20"/>
              </w:rPr>
            </w:pPr>
            <w:ins w:id="664" w:author="Richard Haynes" w:date="2020-04-24T09:57:00Z">
              <w:r w:rsidRPr="008B7728">
                <w:rPr>
                  <w:color w:val="auto"/>
                  <w:sz w:val="20"/>
                  <w:szCs w:val="20"/>
                </w:rPr>
                <w:t>20 - 24 kg</w:t>
              </w:r>
            </w:ins>
          </w:p>
        </w:tc>
        <w:tc>
          <w:tcPr>
            <w:tcW w:w="4394" w:type="dxa"/>
            <w:tcBorders>
              <w:right w:val="nil"/>
            </w:tcBorders>
            <w:vAlign w:val="center"/>
          </w:tcPr>
          <w:p w14:paraId="55117482" w14:textId="77777777" w:rsidR="00E908A7" w:rsidRPr="008B7728" w:rsidRDefault="00E908A7" w:rsidP="00387F50">
            <w:pPr>
              <w:rPr>
                <w:ins w:id="665" w:author="Richard Haynes" w:date="2020-04-24T09:57:00Z"/>
                <w:color w:val="auto"/>
                <w:sz w:val="20"/>
                <w:szCs w:val="20"/>
              </w:rPr>
            </w:pPr>
            <w:ins w:id="666" w:author="Richard Haynes" w:date="2020-04-24T09:57:00Z">
              <w:r w:rsidRPr="008B7728">
                <w:rPr>
                  <w:color w:val="auto"/>
                  <w:sz w:val="20"/>
                  <w:szCs w:val="20"/>
                </w:rPr>
                <w:t>3 mL every 12 hours</w:t>
              </w:r>
            </w:ins>
          </w:p>
          <w:p w14:paraId="19AF9444" w14:textId="77777777" w:rsidR="00E908A7" w:rsidRPr="008B7728" w:rsidRDefault="00E908A7" w:rsidP="00387F50">
            <w:pPr>
              <w:rPr>
                <w:ins w:id="667" w:author="Richard Haynes" w:date="2020-04-24T09:57:00Z"/>
                <w:color w:val="auto"/>
                <w:sz w:val="20"/>
                <w:szCs w:val="20"/>
                <w:u w:val="single"/>
              </w:rPr>
            </w:pPr>
            <w:ins w:id="668" w:author="Richard Haynes" w:date="2020-04-24T09:57:00Z">
              <w:r w:rsidRPr="008B7728">
                <w:rPr>
                  <w:color w:val="auto"/>
                  <w:sz w:val="20"/>
                  <w:szCs w:val="20"/>
                  <w:u w:val="single"/>
                </w:rPr>
                <w:t>or</w:t>
              </w:r>
            </w:ins>
          </w:p>
          <w:p w14:paraId="7FD7C3E6" w14:textId="77777777" w:rsidR="00E908A7" w:rsidRPr="008B7728" w:rsidRDefault="00E908A7" w:rsidP="00387F50">
            <w:pPr>
              <w:rPr>
                <w:ins w:id="669" w:author="Richard Haynes" w:date="2020-04-24T09:57:00Z"/>
                <w:color w:val="auto"/>
                <w:sz w:val="20"/>
                <w:szCs w:val="20"/>
              </w:rPr>
            </w:pPr>
            <w:ins w:id="670" w:author="Richard Haynes" w:date="2020-04-24T09:57:00Z">
              <w:r w:rsidRPr="008B7728">
                <w:rPr>
                  <w:color w:val="auto"/>
                  <w:sz w:val="20"/>
                  <w:szCs w:val="20"/>
                </w:rPr>
                <w:t>200/50 mg every 12 hours</w:t>
              </w:r>
            </w:ins>
          </w:p>
        </w:tc>
      </w:tr>
      <w:tr w:rsidR="008B7728" w:rsidRPr="008B7728" w14:paraId="0AD47A8E" w14:textId="77777777" w:rsidTr="00387F50">
        <w:trPr>
          <w:trHeight w:val="1020"/>
          <w:ins w:id="671" w:author="Richard Haynes" w:date="2020-04-24T09:57:00Z"/>
        </w:trPr>
        <w:tc>
          <w:tcPr>
            <w:tcW w:w="2835" w:type="dxa"/>
            <w:vMerge/>
            <w:tcBorders>
              <w:left w:val="nil"/>
            </w:tcBorders>
            <w:vAlign w:val="center"/>
          </w:tcPr>
          <w:p w14:paraId="2F689A8A" w14:textId="77777777" w:rsidR="00E908A7" w:rsidRPr="008B7728" w:rsidRDefault="00E908A7" w:rsidP="00387F50">
            <w:pPr>
              <w:rPr>
                <w:ins w:id="672" w:author="Richard Haynes" w:date="2020-04-24T09:57:00Z"/>
                <w:color w:val="auto"/>
                <w:sz w:val="20"/>
                <w:szCs w:val="20"/>
              </w:rPr>
            </w:pPr>
          </w:p>
        </w:tc>
        <w:tc>
          <w:tcPr>
            <w:tcW w:w="1418" w:type="dxa"/>
            <w:vMerge/>
            <w:vAlign w:val="center"/>
          </w:tcPr>
          <w:p w14:paraId="5AFD5F85" w14:textId="77777777" w:rsidR="00E908A7" w:rsidRPr="008B7728" w:rsidRDefault="00E908A7" w:rsidP="00387F50">
            <w:pPr>
              <w:rPr>
                <w:ins w:id="673" w:author="Richard Haynes" w:date="2020-04-24T09:57:00Z"/>
                <w:color w:val="auto"/>
                <w:sz w:val="20"/>
                <w:szCs w:val="20"/>
              </w:rPr>
            </w:pPr>
          </w:p>
        </w:tc>
        <w:tc>
          <w:tcPr>
            <w:tcW w:w="1134" w:type="dxa"/>
            <w:vAlign w:val="center"/>
          </w:tcPr>
          <w:p w14:paraId="454664C8" w14:textId="77777777" w:rsidR="00E908A7" w:rsidRPr="008B7728" w:rsidRDefault="00E908A7" w:rsidP="00387F50">
            <w:pPr>
              <w:rPr>
                <w:ins w:id="674" w:author="Richard Haynes" w:date="2020-04-24T09:57:00Z"/>
                <w:color w:val="auto"/>
                <w:sz w:val="20"/>
                <w:szCs w:val="20"/>
              </w:rPr>
            </w:pPr>
            <w:ins w:id="675" w:author="Richard Haynes" w:date="2020-04-24T09:57:00Z">
              <w:r w:rsidRPr="008B7728">
                <w:rPr>
                  <w:color w:val="auto"/>
                  <w:sz w:val="20"/>
                  <w:szCs w:val="20"/>
                </w:rPr>
                <w:t>25 - 34 kg</w:t>
              </w:r>
            </w:ins>
          </w:p>
        </w:tc>
        <w:tc>
          <w:tcPr>
            <w:tcW w:w="4394" w:type="dxa"/>
            <w:tcBorders>
              <w:right w:val="nil"/>
            </w:tcBorders>
            <w:vAlign w:val="center"/>
          </w:tcPr>
          <w:p w14:paraId="389522F9" w14:textId="77777777" w:rsidR="00E908A7" w:rsidRPr="008B7728" w:rsidRDefault="00E908A7" w:rsidP="00387F50">
            <w:pPr>
              <w:rPr>
                <w:ins w:id="676" w:author="Richard Haynes" w:date="2020-04-24T09:57:00Z"/>
                <w:color w:val="auto"/>
                <w:sz w:val="20"/>
                <w:szCs w:val="20"/>
              </w:rPr>
            </w:pPr>
            <w:ins w:id="677" w:author="Richard Haynes" w:date="2020-04-24T09:57:00Z">
              <w:r w:rsidRPr="008B7728">
                <w:rPr>
                  <w:color w:val="auto"/>
                  <w:sz w:val="20"/>
                  <w:szCs w:val="20"/>
                </w:rPr>
                <w:t>4 mL every 12 hours</w:t>
              </w:r>
            </w:ins>
          </w:p>
          <w:p w14:paraId="4C6B8DE3" w14:textId="77777777" w:rsidR="00E908A7" w:rsidRPr="008B7728" w:rsidRDefault="00E908A7" w:rsidP="00387F50">
            <w:pPr>
              <w:rPr>
                <w:ins w:id="678" w:author="Richard Haynes" w:date="2020-04-24T09:57:00Z"/>
                <w:color w:val="auto"/>
                <w:sz w:val="20"/>
                <w:szCs w:val="20"/>
                <w:u w:val="single"/>
              </w:rPr>
            </w:pPr>
            <w:ins w:id="679" w:author="Richard Haynes" w:date="2020-04-24T09:57:00Z">
              <w:r w:rsidRPr="008B7728">
                <w:rPr>
                  <w:color w:val="auto"/>
                  <w:sz w:val="20"/>
                  <w:szCs w:val="20"/>
                  <w:u w:val="single"/>
                </w:rPr>
                <w:t>or</w:t>
              </w:r>
            </w:ins>
          </w:p>
          <w:p w14:paraId="552F18BA" w14:textId="77777777" w:rsidR="00E908A7" w:rsidRPr="008B7728" w:rsidRDefault="00E908A7" w:rsidP="00387F50">
            <w:pPr>
              <w:rPr>
                <w:ins w:id="680" w:author="Richard Haynes" w:date="2020-04-24T09:57:00Z"/>
                <w:color w:val="auto"/>
                <w:sz w:val="20"/>
                <w:szCs w:val="20"/>
              </w:rPr>
            </w:pPr>
            <w:ins w:id="681" w:author="Richard Haynes" w:date="2020-04-24T09:57:00Z">
              <w:r w:rsidRPr="008B7728">
                <w:rPr>
                  <w:color w:val="auto"/>
                  <w:sz w:val="20"/>
                  <w:szCs w:val="20"/>
                </w:rPr>
                <w:t>300/75 mg every 12 hours</w:t>
              </w:r>
            </w:ins>
          </w:p>
        </w:tc>
      </w:tr>
      <w:tr w:rsidR="008B7728" w:rsidRPr="008B7728" w14:paraId="059BB488" w14:textId="77777777" w:rsidTr="00387F50">
        <w:trPr>
          <w:trHeight w:val="1020"/>
          <w:ins w:id="682" w:author="Richard Haynes" w:date="2020-04-24T09:57:00Z"/>
        </w:trPr>
        <w:tc>
          <w:tcPr>
            <w:tcW w:w="2835" w:type="dxa"/>
            <w:vMerge/>
            <w:tcBorders>
              <w:left w:val="nil"/>
              <w:bottom w:val="single" w:sz="18" w:space="0" w:color="auto"/>
            </w:tcBorders>
            <w:vAlign w:val="center"/>
          </w:tcPr>
          <w:p w14:paraId="146E4B0B" w14:textId="77777777" w:rsidR="00E908A7" w:rsidRPr="008B7728" w:rsidRDefault="00E908A7" w:rsidP="00387F50">
            <w:pPr>
              <w:rPr>
                <w:ins w:id="683" w:author="Richard Haynes" w:date="2020-04-24T09:57:00Z"/>
                <w:color w:val="auto"/>
                <w:sz w:val="20"/>
                <w:szCs w:val="20"/>
              </w:rPr>
            </w:pPr>
          </w:p>
        </w:tc>
        <w:tc>
          <w:tcPr>
            <w:tcW w:w="1418" w:type="dxa"/>
            <w:vMerge/>
            <w:tcBorders>
              <w:bottom w:val="single" w:sz="18" w:space="0" w:color="auto"/>
            </w:tcBorders>
            <w:vAlign w:val="center"/>
          </w:tcPr>
          <w:p w14:paraId="664193F9" w14:textId="77777777" w:rsidR="00E908A7" w:rsidRPr="008B7728" w:rsidRDefault="00E908A7" w:rsidP="00387F50">
            <w:pPr>
              <w:rPr>
                <w:ins w:id="684" w:author="Richard Haynes" w:date="2020-04-24T09:57:00Z"/>
                <w:color w:val="auto"/>
                <w:sz w:val="20"/>
                <w:szCs w:val="20"/>
              </w:rPr>
            </w:pPr>
          </w:p>
        </w:tc>
        <w:tc>
          <w:tcPr>
            <w:tcW w:w="1134" w:type="dxa"/>
            <w:tcBorders>
              <w:bottom w:val="single" w:sz="18" w:space="0" w:color="auto"/>
            </w:tcBorders>
            <w:vAlign w:val="center"/>
          </w:tcPr>
          <w:p w14:paraId="7CD6B363" w14:textId="77777777" w:rsidR="00E908A7" w:rsidRPr="008B7728" w:rsidRDefault="00E908A7" w:rsidP="00387F50">
            <w:pPr>
              <w:rPr>
                <w:ins w:id="685" w:author="Richard Haynes" w:date="2020-04-24T09:57:00Z"/>
                <w:color w:val="auto"/>
                <w:sz w:val="20"/>
                <w:szCs w:val="20"/>
              </w:rPr>
            </w:pPr>
            <w:ins w:id="686" w:author="Richard Haynes" w:date="2020-04-24T09:57:00Z">
              <w:r w:rsidRPr="008B7728">
                <w:rPr>
                  <w:color w:val="auto"/>
                  <w:sz w:val="20"/>
                  <w:szCs w:val="20"/>
                </w:rPr>
                <w:t>≥ 35 kg</w:t>
              </w:r>
            </w:ins>
          </w:p>
        </w:tc>
        <w:tc>
          <w:tcPr>
            <w:tcW w:w="4394" w:type="dxa"/>
            <w:tcBorders>
              <w:bottom w:val="single" w:sz="18" w:space="0" w:color="auto"/>
              <w:right w:val="nil"/>
            </w:tcBorders>
            <w:vAlign w:val="center"/>
          </w:tcPr>
          <w:p w14:paraId="53ACC770" w14:textId="77777777" w:rsidR="00E908A7" w:rsidRPr="008B7728" w:rsidRDefault="00E908A7" w:rsidP="00387F50">
            <w:pPr>
              <w:rPr>
                <w:ins w:id="687" w:author="Richard Haynes" w:date="2020-04-24T09:57:00Z"/>
                <w:color w:val="auto"/>
                <w:sz w:val="20"/>
                <w:szCs w:val="20"/>
              </w:rPr>
            </w:pPr>
            <w:ins w:id="688" w:author="Richard Haynes" w:date="2020-04-24T09:57:00Z">
              <w:r w:rsidRPr="008B7728">
                <w:rPr>
                  <w:color w:val="auto"/>
                  <w:sz w:val="20"/>
                  <w:szCs w:val="20"/>
                </w:rPr>
                <w:t>5 mL every 12 hours</w:t>
              </w:r>
            </w:ins>
          </w:p>
          <w:p w14:paraId="266BF1E0" w14:textId="77777777" w:rsidR="00E908A7" w:rsidRPr="008B7728" w:rsidRDefault="00E908A7" w:rsidP="00387F50">
            <w:pPr>
              <w:rPr>
                <w:ins w:id="689" w:author="Richard Haynes" w:date="2020-04-24T09:57:00Z"/>
                <w:color w:val="auto"/>
                <w:sz w:val="20"/>
                <w:szCs w:val="20"/>
                <w:u w:val="single"/>
              </w:rPr>
            </w:pPr>
            <w:ins w:id="690" w:author="Richard Haynes" w:date="2020-04-24T09:57:00Z">
              <w:r w:rsidRPr="008B7728">
                <w:rPr>
                  <w:color w:val="auto"/>
                  <w:sz w:val="20"/>
                  <w:szCs w:val="20"/>
                  <w:u w:val="single"/>
                </w:rPr>
                <w:t>or</w:t>
              </w:r>
            </w:ins>
          </w:p>
          <w:p w14:paraId="162ADE37" w14:textId="77777777" w:rsidR="00E908A7" w:rsidRPr="008B7728" w:rsidRDefault="00E908A7" w:rsidP="00387F50">
            <w:pPr>
              <w:rPr>
                <w:ins w:id="691" w:author="Richard Haynes" w:date="2020-04-24T09:57:00Z"/>
                <w:color w:val="auto"/>
                <w:sz w:val="20"/>
                <w:szCs w:val="20"/>
              </w:rPr>
            </w:pPr>
            <w:ins w:id="692" w:author="Richard Haynes" w:date="2020-04-24T09:57:00Z">
              <w:r w:rsidRPr="008B7728">
                <w:rPr>
                  <w:color w:val="auto"/>
                  <w:sz w:val="20"/>
                  <w:szCs w:val="20"/>
                </w:rPr>
                <w:t>400/100 mg every 12 hours</w:t>
              </w:r>
            </w:ins>
          </w:p>
        </w:tc>
      </w:tr>
      <w:tr w:rsidR="008B7728" w:rsidRPr="008B7728" w14:paraId="0F98E72A" w14:textId="77777777" w:rsidTr="00387F50">
        <w:trPr>
          <w:trHeight w:val="4315"/>
          <w:ins w:id="693" w:author="Richard Haynes" w:date="2020-04-24T09:57:00Z"/>
        </w:trPr>
        <w:tc>
          <w:tcPr>
            <w:tcW w:w="2835" w:type="dxa"/>
            <w:tcBorders>
              <w:top w:val="single" w:sz="18" w:space="0" w:color="auto"/>
              <w:left w:val="nil"/>
            </w:tcBorders>
          </w:tcPr>
          <w:p w14:paraId="416982FF" w14:textId="77777777" w:rsidR="00E908A7" w:rsidRPr="008B7728" w:rsidRDefault="00E908A7" w:rsidP="00387F50">
            <w:pPr>
              <w:rPr>
                <w:ins w:id="694" w:author="Richard Haynes" w:date="2020-04-24T09:57:00Z"/>
                <w:color w:val="auto"/>
                <w:sz w:val="20"/>
                <w:szCs w:val="20"/>
              </w:rPr>
            </w:pPr>
            <w:ins w:id="695" w:author="Richard Haynes" w:date="2020-04-24T09:57:00Z">
              <w:r w:rsidRPr="008B7728">
                <w:rPr>
                  <w:b/>
                  <w:color w:val="auto"/>
                  <w:sz w:val="20"/>
                  <w:szCs w:val="20"/>
                </w:rPr>
                <w:t xml:space="preserve">Corticosteroid </w:t>
              </w:r>
            </w:ins>
          </w:p>
          <w:p w14:paraId="07D35651" w14:textId="77777777" w:rsidR="00E908A7" w:rsidRPr="008B7728" w:rsidRDefault="00E908A7" w:rsidP="00E908A7">
            <w:pPr>
              <w:pStyle w:val="ListParagraph"/>
              <w:numPr>
                <w:ilvl w:val="0"/>
                <w:numId w:val="44"/>
              </w:numPr>
              <w:autoSpaceDE/>
              <w:autoSpaceDN/>
              <w:adjustRightInd/>
              <w:ind w:left="176" w:hanging="142"/>
              <w:jc w:val="left"/>
              <w:rPr>
                <w:ins w:id="696" w:author="Richard Haynes" w:date="2020-04-24T09:57:00Z"/>
                <w:color w:val="auto"/>
                <w:sz w:val="20"/>
                <w:szCs w:val="20"/>
              </w:rPr>
            </w:pPr>
            <w:ins w:id="697" w:author="Richard Haynes" w:date="2020-04-24T09:57:00Z">
              <w:r w:rsidRPr="008B7728">
                <w:rPr>
                  <w:color w:val="auto"/>
                  <w:sz w:val="20"/>
                  <w:szCs w:val="20"/>
                </w:rPr>
                <w:t xml:space="preserve">Oral solution* </w:t>
              </w:r>
            </w:ins>
          </w:p>
          <w:p w14:paraId="51A3278F" w14:textId="77777777" w:rsidR="00E908A7" w:rsidRPr="008B7728" w:rsidRDefault="00E908A7" w:rsidP="00E908A7">
            <w:pPr>
              <w:pStyle w:val="ListParagraph"/>
              <w:numPr>
                <w:ilvl w:val="0"/>
                <w:numId w:val="44"/>
              </w:numPr>
              <w:autoSpaceDE/>
              <w:autoSpaceDN/>
              <w:adjustRightInd/>
              <w:ind w:left="176" w:hanging="142"/>
              <w:jc w:val="left"/>
              <w:rPr>
                <w:ins w:id="698" w:author="Richard Haynes" w:date="2020-04-24T09:57:00Z"/>
                <w:color w:val="auto"/>
                <w:sz w:val="20"/>
                <w:szCs w:val="20"/>
              </w:rPr>
            </w:pPr>
            <w:ins w:id="699" w:author="Richard Haynes" w:date="2020-04-24T09:57:00Z">
              <w:r w:rsidRPr="008B7728">
                <w:rPr>
                  <w:color w:val="auto"/>
                  <w:sz w:val="20"/>
                  <w:szCs w:val="20"/>
                </w:rPr>
                <w:t>Tablet*</w:t>
              </w:r>
            </w:ins>
          </w:p>
          <w:p w14:paraId="7B317362" w14:textId="77777777" w:rsidR="00E908A7" w:rsidRPr="008B7728" w:rsidRDefault="00E908A7" w:rsidP="00E908A7">
            <w:pPr>
              <w:pStyle w:val="ListParagraph"/>
              <w:numPr>
                <w:ilvl w:val="0"/>
                <w:numId w:val="44"/>
              </w:numPr>
              <w:autoSpaceDE/>
              <w:autoSpaceDN/>
              <w:adjustRightInd/>
              <w:ind w:left="176" w:hanging="142"/>
              <w:jc w:val="left"/>
              <w:rPr>
                <w:ins w:id="700" w:author="Richard Haynes" w:date="2020-04-24T09:57:00Z"/>
                <w:color w:val="auto"/>
                <w:sz w:val="20"/>
                <w:szCs w:val="20"/>
              </w:rPr>
            </w:pPr>
            <w:ins w:id="701" w:author="Richard Haynes" w:date="2020-04-24T09:57:00Z">
              <w:r w:rsidRPr="008B7728">
                <w:rPr>
                  <w:color w:val="auto"/>
                  <w:sz w:val="20"/>
                  <w:szCs w:val="20"/>
                </w:rPr>
                <w:t>Soluble tablet*</w:t>
              </w:r>
            </w:ins>
          </w:p>
          <w:p w14:paraId="33248005" w14:textId="77777777" w:rsidR="00E908A7" w:rsidRPr="008B7728" w:rsidRDefault="00E908A7" w:rsidP="00E908A7">
            <w:pPr>
              <w:pStyle w:val="ListParagraph"/>
              <w:numPr>
                <w:ilvl w:val="0"/>
                <w:numId w:val="44"/>
              </w:numPr>
              <w:autoSpaceDE/>
              <w:autoSpaceDN/>
              <w:adjustRightInd/>
              <w:ind w:left="176" w:hanging="142"/>
              <w:jc w:val="left"/>
              <w:rPr>
                <w:ins w:id="702" w:author="Richard Haynes" w:date="2020-04-24T09:57:00Z"/>
                <w:color w:val="auto"/>
                <w:sz w:val="20"/>
                <w:szCs w:val="20"/>
              </w:rPr>
            </w:pPr>
            <w:ins w:id="703" w:author="Richard Haynes" w:date="2020-04-24T09:57:00Z">
              <w:r w:rsidRPr="008B7728">
                <w:rPr>
                  <w:color w:val="auto"/>
                  <w:sz w:val="20"/>
                  <w:szCs w:val="20"/>
                </w:rPr>
                <w:t>Solution for injection*</w:t>
              </w:r>
            </w:ins>
          </w:p>
          <w:p w14:paraId="1A501EC1" w14:textId="77777777" w:rsidR="00E908A7" w:rsidRPr="008B7728" w:rsidRDefault="00E908A7" w:rsidP="00387F50">
            <w:pPr>
              <w:pStyle w:val="ListParagraph"/>
              <w:ind w:left="176"/>
              <w:rPr>
                <w:ins w:id="704" w:author="Richard Haynes" w:date="2020-04-24T09:57:00Z"/>
                <w:color w:val="auto"/>
                <w:sz w:val="20"/>
                <w:szCs w:val="20"/>
              </w:rPr>
            </w:pPr>
          </w:p>
          <w:p w14:paraId="0EB88AEA" w14:textId="77777777" w:rsidR="00E908A7" w:rsidRPr="008B7728" w:rsidRDefault="00E908A7" w:rsidP="00387F50">
            <w:pPr>
              <w:rPr>
                <w:ins w:id="705" w:author="Richard Haynes" w:date="2020-04-24T09:57:00Z"/>
                <w:color w:val="auto"/>
                <w:sz w:val="20"/>
                <w:szCs w:val="20"/>
              </w:rPr>
            </w:pPr>
            <w:ins w:id="706" w:author="Richard Haynes" w:date="2020-04-24T09:57:00Z">
              <w:r w:rsidRPr="008B7728">
                <w:rPr>
                  <w:color w:val="auto"/>
                  <w:sz w:val="20"/>
                  <w:szCs w:val="20"/>
                </w:rPr>
                <w:t>*various strengths available</w:t>
              </w:r>
            </w:ins>
          </w:p>
        </w:tc>
        <w:tc>
          <w:tcPr>
            <w:tcW w:w="1418" w:type="dxa"/>
            <w:tcBorders>
              <w:top w:val="single" w:sz="18" w:space="0" w:color="auto"/>
            </w:tcBorders>
          </w:tcPr>
          <w:p w14:paraId="58B5DA58" w14:textId="77777777" w:rsidR="00E908A7" w:rsidRPr="008B7728" w:rsidRDefault="00E908A7" w:rsidP="00387F50">
            <w:pPr>
              <w:rPr>
                <w:ins w:id="707" w:author="Richard Haynes" w:date="2020-04-24T09:57:00Z"/>
                <w:color w:val="auto"/>
                <w:sz w:val="20"/>
                <w:szCs w:val="20"/>
              </w:rPr>
            </w:pPr>
            <w:ins w:id="708" w:author="Richard Haynes" w:date="2020-04-24T09:57:00Z">
              <w:r w:rsidRPr="008B7728">
                <w:rPr>
                  <w:color w:val="auto"/>
                  <w:sz w:val="20"/>
                  <w:szCs w:val="20"/>
                </w:rPr>
                <w:t xml:space="preserve">Oral </w:t>
              </w:r>
            </w:ins>
          </w:p>
          <w:p w14:paraId="538649AB" w14:textId="77777777" w:rsidR="00E908A7" w:rsidRPr="008B7728" w:rsidRDefault="00E908A7" w:rsidP="00387F50">
            <w:pPr>
              <w:rPr>
                <w:ins w:id="709" w:author="Richard Haynes" w:date="2020-04-24T09:57:00Z"/>
                <w:color w:val="auto"/>
                <w:sz w:val="20"/>
                <w:szCs w:val="20"/>
                <w:u w:val="single"/>
              </w:rPr>
            </w:pPr>
            <w:ins w:id="710" w:author="Richard Haynes" w:date="2020-04-24T09:57:00Z">
              <w:r w:rsidRPr="008B7728">
                <w:rPr>
                  <w:color w:val="auto"/>
                  <w:sz w:val="20"/>
                  <w:szCs w:val="20"/>
                  <w:u w:val="single"/>
                </w:rPr>
                <w:t>or</w:t>
              </w:r>
            </w:ins>
          </w:p>
          <w:p w14:paraId="61C50DF2" w14:textId="77777777" w:rsidR="00E908A7" w:rsidRPr="008B7728" w:rsidRDefault="00E908A7" w:rsidP="00387F50">
            <w:pPr>
              <w:rPr>
                <w:ins w:id="711" w:author="Richard Haynes" w:date="2020-04-24T09:57:00Z"/>
                <w:color w:val="auto"/>
                <w:sz w:val="20"/>
                <w:szCs w:val="20"/>
              </w:rPr>
            </w:pPr>
            <w:ins w:id="712" w:author="Richard Haynes" w:date="2020-04-24T09:57:00Z">
              <w:r w:rsidRPr="008B7728">
                <w:rPr>
                  <w:color w:val="auto"/>
                  <w:sz w:val="20"/>
                  <w:szCs w:val="20"/>
                </w:rPr>
                <w:t xml:space="preserve">Nasogastric </w:t>
              </w:r>
            </w:ins>
          </w:p>
          <w:p w14:paraId="5FB4DB2C" w14:textId="77777777" w:rsidR="00E908A7" w:rsidRPr="008B7728" w:rsidRDefault="00E908A7" w:rsidP="00387F50">
            <w:pPr>
              <w:rPr>
                <w:ins w:id="713" w:author="Richard Haynes" w:date="2020-04-24T09:57:00Z"/>
                <w:color w:val="auto"/>
                <w:sz w:val="20"/>
                <w:szCs w:val="20"/>
                <w:u w:val="single"/>
              </w:rPr>
            </w:pPr>
            <w:ins w:id="714" w:author="Richard Haynes" w:date="2020-04-24T09:57:00Z">
              <w:r w:rsidRPr="008B7728">
                <w:rPr>
                  <w:color w:val="auto"/>
                  <w:sz w:val="20"/>
                  <w:szCs w:val="20"/>
                  <w:u w:val="single"/>
                </w:rPr>
                <w:t>or</w:t>
              </w:r>
            </w:ins>
          </w:p>
          <w:p w14:paraId="38491428" w14:textId="77777777" w:rsidR="00E908A7" w:rsidRPr="008B7728" w:rsidRDefault="00E908A7" w:rsidP="00387F50">
            <w:pPr>
              <w:rPr>
                <w:ins w:id="715" w:author="Richard Haynes" w:date="2020-04-24T09:57:00Z"/>
                <w:color w:val="auto"/>
                <w:sz w:val="20"/>
                <w:szCs w:val="20"/>
              </w:rPr>
            </w:pPr>
            <w:ins w:id="716" w:author="Richard Haynes" w:date="2020-04-24T09:57:00Z">
              <w:r w:rsidRPr="008B7728">
                <w:rPr>
                  <w:color w:val="auto"/>
                  <w:sz w:val="20"/>
                  <w:szCs w:val="20"/>
                </w:rPr>
                <w:t>Intravenous</w:t>
              </w:r>
            </w:ins>
          </w:p>
        </w:tc>
        <w:tc>
          <w:tcPr>
            <w:tcW w:w="1134" w:type="dxa"/>
            <w:tcBorders>
              <w:top w:val="single" w:sz="18" w:space="0" w:color="auto"/>
            </w:tcBorders>
          </w:tcPr>
          <w:p w14:paraId="66970EF5" w14:textId="77777777" w:rsidR="00E908A7" w:rsidRPr="008B7728" w:rsidRDefault="00E908A7" w:rsidP="00387F50">
            <w:pPr>
              <w:rPr>
                <w:ins w:id="717" w:author="Richard Haynes" w:date="2020-04-24T09:57:00Z"/>
                <w:color w:val="auto"/>
                <w:sz w:val="20"/>
                <w:szCs w:val="20"/>
              </w:rPr>
            </w:pPr>
            <w:ins w:id="718" w:author="Richard Haynes" w:date="2020-04-24T09:57:00Z">
              <w:r w:rsidRPr="008B7728">
                <w:rPr>
                  <w:color w:val="auto"/>
                  <w:sz w:val="20"/>
                  <w:szCs w:val="20"/>
                </w:rPr>
                <w:t>All</w:t>
              </w:r>
            </w:ins>
          </w:p>
          <w:p w14:paraId="4C25B155" w14:textId="77777777" w:rsidR="00E908A7" w:rsidRPr="008B7728" w:rsidRDefault="00E908A7" w:rsidP="00387F50">
            <w:pPr>
              <w:rPr>
                <w:ins w:id="719" w:author="Richard Haynes" w:date="2020-04-24T09:57:00Z"/>
                <w:color w:val="auto"/>
                <w:sz w:val="20"/>
                <w:szCs w:val="20"/>
              </w:rPr>
            </w:pPr>
            <w:ins w:id="720" w:author="Richard Haynes" w:date="2020-04-24T09:57:00Z">
              <w:r w:rsidRPr="008B7728">
                <w:rPr>
                  <w:color w:val="auto"/>
                  <w:sz w:val="20"/>
                  <w:szCs w:val="20"/>
                </w:rPr>
                <w:t>Including pre-term neonates</w:t>
              </w:r>
            </w:ins>
          </w:p>
        </w:tc>
        <w:tc>
          <w:tcPr>
            <w:tcW w:w="4394" w:type="dxa"/>
            <w:tcBorders>
              <w:top w:val="single" w:sz="18" w:space="0" w:color="auto"/>
              <w:right w:val="nil"/>
            </w:tcBorders>
            <w:tcMar>
              <w:right w:w="57" w:type="dxa"/>
            </w:tcMar>
          </w:tcPr>
          <w:p w14:paraId="5D10EC09" w14:textId="77777777" w:rsidR="00E908A7" w:rsidRPr="008B7728" w:rsidRDefault="00E908A7" w:rsidP="00387F50">
            <w:pPr>
              <w:rPr>
                <w:ins w:id="721" w:author="Richard Haynes" w:date="2020-04-24T09:57:00Z"/>
                <w:color w:val="auto"/>
                <w:sz w:val="20"/>
                <w:szCs w:val="20"/>
              </w:rPr>
            </w:pPr>
            <w:ins w:id="722" w:author="Richard Haynes" w:date="2020-04-24T09:57:00Z">
              <w:r w:rsidRPr="008B7728">
                <w:rPr>
                  <w:b/>
                  <w:color w:val="auto"/>
                  <w:sz w:val="20"/>
                  <w:szCs w:val="20"/>
                </w:rPr>
                <w:t>Hydrocortisone (IV) – Preterm infants with a corrected gestation age of &lt;40 weeks ONLY:</w:t>
              </w:r>
            </w:ins>
          </w:p>
          <w:p w14:paraId="6D3BED28" w14:textId="77777777" w:rsidR="00E908A7" w:rsidRPr="008B7728" w:rsidRDefault="00E908A7" w:rsidP="00387F50">
            <w:pPr>
              <w:rPr>
                <w:ins w:id="723" w:author="Richard Haynes" w:date="2020-04-24T09:57:00Z"/>
                <w:color w:val="auto"/>
                <w:sz w:val="20"/>
                <w:szCs w:val="20"/>
              </w:rPr>
            </w:pPr>
            <w:ins w:id="724" w:author="Richard Haynes" w:date="2020-04-24T09:57:00Z">
              <w:r w:rsidRPr="008B7728">
                <w:rPr>
                  <w:color w:val="auto"/>
                  <w:sz w:val="20"/>
                  <w:szCs w:val="20"/>
                </w:rPr>
                <w:t>0.5 mg/kg every 12 hours for 7 days and then 0.5mg/kg once daily for 3 days</w:t>
              </w:r>
            </w:ins>
          </w:p>
          <w:p w14:paraId="2F061A35" w14:textId="77777777" w:rsidR="00E908A7" w:rsidRPr="008B7728" w:rsidRDefault="00E908A7" w:rsidP="00387F50">
            <w:pPr>
              <w:rPr>
                <w:ins w:id="725" w:author="Richard Haynes" w:date="2020-04-24T09:57:00Z"/>
                <w:color w:val="auto"/>
                <w:sz w:val="20"/>
                <w:szCs w:val="20"/>
              </w:rPr>
            </w:pPr>
          </w:p>
          <w:p w14:paraId="182834B4" w14:textId="77777777" w:rsidR="00E908A7" w:rsidRPr="008B7728" w:rsidRDefault="00E908A7" w:rsidP="00387F50">
            <w:pPr>
              <w:rPr>
                <w:ins w:id="726" w:author="Richard Haynes" w:date="2020-04-24T09:57:00Z"/>
                <w:color w:val="auto"/>
                <w:sz w:val="20"/>
                <w:szCs w:val="20"/>
                <w:u w:val="single"/>
              </w:rPr>
            </w:pPr>
            <w:ins w:id="727" w:author="Richard Haynes" w:date="2020-04-24T09:57:00Z">
              <w:r w:rsidRPr="008B7728">
                <w:rPr>
                  <w:color w:val="auto"/>
                  <w:sz w:val="20"/>
                  <w:szCs w:val="20"/>
                  <w:u w:val="single"/>
                </w:rPr>
                <w:t>or</w:t>
              </w:r>
              <w:r w:rsidRPr="008B7728">
                <w:rPr>
                  <w:color w:val="auto"/>
                  <w:sz w:val="20"/>
                  <w:szCs w:val="20"/>
                </w:rPr>
                <w:t xml:space="preserve"> </w:t>
              </w:r>
              <w:r w:rsidRPr="008B7728">
                <w:rPr>
                  <w:b/>
                  <w:color w:val="auto"/>
                  <w:sz w:val="20"/>
                  <w:szCs w:val="20"/>
                </w:rPr>
                <w:t>Prednisolone (Oral/NG)</w:t>
              </w:r>
              <w:r w:rsidRPr="008B7728">
                <w:rPr>
                  <w:color w:val="auto"/>
                  <w:sz w:val="20"/>
                  <w:szCs w:val="20"/>
                </w:rPr>
                <w:t xml:space="preserve">: </w:t>
              </w:r>
            </w:ins>
          </w:p>
          <w:p w14:paraId="597AA1E0" w14:textId="77777777" w:rsidR="00E908A7" w:rsidRPr="008B7728" w:rsidRDefault="00E908A7" w:rsidP="00387F50">
            <w:pPr>
              <w:rPr>
                <w:ins w:id="728" w:author="Richard Haynes" w:date="2020-04-24T09:57:00Z"/>
                <w:color w:val="auto"/>
                <w:sz w:val="20"/>
                <w:szCs w:val="20"/>
              </w:rPr>
            </w:pPr>
            <w:ins w:id="729" w:author="Richard Haynes" w:date="2020-04-24T09:57:00Z">
              <w:r w:rsidRPr="008B7728">
                <w:rPr>
                  <w:color w:val="auto"/>
                  <w:sz w:val="20"/>
                  <w:szCs w:val="20"/>
                </w:rPr>
                <w:t>1 mg/kg once daily (max: 40 mg; doses can be rounded as per routine clinical practice)</w:t>
              </w:r>
            </w:ins>
          </w:p>
          <w:p w14:paraId="50A0E8F6" w14:textId="77777777" w:rsidR="00E908A7" w:rsidRPr="008B7728" w:rsidRDefault="00E908A7" w:rsidP="00387F50">
            <w:pPr>
              <w:rPr>
                <w:ins w:id="730" w:author="Richard Haynes" w:date="2020-04-24T09:57:00Z"/>
                <w:color w:val="auto"/>
                <w:sz w:val="20"/>
                <w:szCs w:val="20"/>
              </w:rPr>
            </w:pPr>
          </w:p>
          <w:p w14:paraId="4816165C" w14:textId="77777777" w:rsidR="00E908A7" w:rsidRPr="008B7728" w:rsidRDefault="00E908A7" w:rsidP="00387F50">
            <w:pPr>
              <w:tabs>
                <w:tab w:val="left" w:pos="980"/>
              </w:tabs>
              <w:rPr>
                <w:ins w:id="731" w:author="Richard Haynes" w:date="2020-04-24T09:57:00Z"/>
                <w:color w:val="auto"/>
                <w:sz w:val="20"/>
                <w:szCs w:val="20"/>
                <w:u w:val="single"/>
              </w:rPr>
            </w:pPr>
            <w:ins w:id="732" w:author="Richard Haynes" w:date="2020-04-24T09:57:00Z">
              <w:r w:rsidRPr="008B7728">
                <w:rPr>
                  <w:color w:val="auto"/>
                  <w:sz w:val="20"/>
                  <w:szCs w:val="20"/>
                  <w:u w:val="single"/>
                </w:rPr>
                <w:t>or</w:t>
              </w:r>
              <w:r w:rsidRPr="008B7728">
                <w:rPr>
                  <w:color w:val="auto"/>
                  <w:sz w:val="20"/>
                  <w:szCs w:val="20"/>
                </w:rPr>
                <w:t xml:space="preserve"> </w:t>
              </w:r>
              <w:r w:rsidRPr="008B7728">
                <w:rPr>
                  <w:b/>
                  <w:color w:val="auto"/>
                  <w:sz w:val="20"/>
                  <w:szCs w:val="20"/>
                </w:rPr>
                <w:t>Methylprednisolone sodium succinate (IV):</w:t>
              </w:r>
            </w:ins>
          </w:p>
          <w:p w14:paraId="12649DF8" w14:textId="77777777" w:rsidR="00E908A7" w:rsidRPr="008B7728" w:rsidRDefault="00E908A7" w:rsidP="00387F50">
            <w:pPr>
              <w:rPr>
                <w:ins w:id="733" w:author="Richard Haynes" w:date="2020-04-24T09:57:00Z"/>
                <w:color w:val="auto"/>
                <w:sz w:val="20"/>
                <w:szCs w:val="20"/>
              </w:rPr>
            </w:pPr>
            <w:ins w:id="734" w:author="Richard Haynes" w:date="2020-04-24T09:57:00Z">
              <w:r w:rsidRPr="008B7728">
                <w:rPr>
                  <w:color w:val="auto"/>
                  <w:sz w:val="20"/>
                  <w:szCs w:val="20"/>
                </w:rPr>
                <w:t>0.8 mg/kg once daily (max: 32 mg)</w:t>
              </w:r>
            </w:ins>
          </w:p>
          <w:p w14:paraId="390CDEB4" w14:textId="77777777" w:rsidR="00E908A7" w:rsidRPr="008B7728" w:rsidRDefault="00E908A7" w:rsidP="00387F50">
            <w:pPr>
              <w:rPr>
                <w:ins w:id="735" w:author="Richard Haynes" w:date="2020-04-24T09:57:00Z"/>
                <w:color w:val="auto"/>
                <w:sz w:val="20"/>
                <w:szCs w:val="20"/>
              </w:rPr>
            </w:pPr>
          </w:p>
          <w:p w14:paraId="3DC86E4A" w14:textId="77777777" w:rsidR="00E908A7" w:rsidRPr="008B7728" w:rsidRDefault="00E908A7" w:rsidP="00387F50">
            <w:pPr>
              <w:rPr>
                <w:ins w:id="736" w:author="Richard Haynes" w:date="2020-04-24T09:57:00Z"/>
                <w:color w:val="auto"/>
                <w:sz w:val="20"/>
                <w:szCs w:val="20"/>
              </w:rPr>
            </w:pPr>
            <w:ins w:id="737" w:author="Richard Haynes" w:date="2020-04-24T09:57:00Z">
              <w:r w:rsidRPr="008B7728">
                <w:rPr>
                  <w:color w:val="auto"/>
                  <w:sz w:val="20"/>
                  <w:szCs w:val="20"/>
                  <w:u w:val="single"/>
                </w:rPr>
                <w:t>or</w:t>
              </w:r>
              <w:r w:rsidRPr="008B7728">
                <w:rPr>
                  <w:color w:val="auto"/>
                  <w:sz w:val="20"/>
                  <w:szCs w:val="20"/>
                </w:rPr>
                <w:t xml:space="preserve"> </w:t>
              </w:r>
              <w:r w:rsidRPr="008B7728">
                <w:rPr>
                  <w:b/>
                  <w:color w:val="auto"/>
                  <w:sz w:val="20"/>
                  <w:szCs w:val="20"/>
                </w:rPr>
                <w:t>Dexamethasone (Oral/NG/IV)</w:t>
              </w:r>
              <w:r w:rsidRPr="008B7728">
                <w:rPr>
                  <w:color w:val="auto"/>
                  <w:sz w:val="20"/>
                  <w:szCs w:val="20"/>
                </w:rPr>
                <w:t xml:space="preserve">: </w:t>
              </w:r>
            </w:ins>
          </w:p>
          <w:p w14:paraId="4D3BF0FD" w14:textId="77777777" w:rsidR="00E908A7" w:rsidRPr="008B7728" w:rsidRDefault="00E908A7" w:rsidP="00387F50">
            <w:pPr>
              <w:rPr>
                <w:ins w:id="738" w:author="Richard Haynes" w:date="2020-04-24T09:57:00Z"/>
                <w:color w:val="auto"/>
                <w:sz w:val="20"/>
                <w:szCs w:val="20"/>
              </w:rPr>
            </w:pPr>
            <w:ins w:id="739" w:author="Richard Haynes" w:date="2020-04-24T09:57:00Z">
              <w:r w:rsidRPr="008B7728">
                <w:rPr>
                  <w:color w:val="auto"/>
                  <w:sz w:val="20"/>
                  <w:szCs w:val="20"/>
                </w:rPr>
                <w:t>100 micrograms/kg (as base) once daily (max: 6 mg)</w:t>
              </w:r>
            </w:ins>
          </w:p>
        </w:tc>
      </w:tr>
    </w:tbl>
    <w:p w14:paraId="3F348673" w14:textId="77777777" w:rsidR="00E908A7" w:rsidRPr="008B7728" w:rsidRDefault="00E908A7" w:rsidP="00E908A7">
      <w:pPr>
        <w:rPr>
          <w:ins w:id="740" w:author="Richard Haynes" w:date="2020-04-24T09:58:00Z"/>
          <w:color w:val="auto"/>
          <w:sz w:val="20"/>
        </w:rPr>
      </w:pPr>
      <w:ins w:id="741" w:author="Richard Haynes" w:date="2020-04-24T09:58:00Z">
        <w:r w:rsidRPr="008B7728">
          <w:rPr>
            <w:b/>
            <w:color w:val="auto"/>
            <w:sz w:val="20"/>
            <w:vertAlign w:val="superscript"/>
          </w:rPr>
          <w:t xml:space="preserve"># </w:t>
        </w:r>
        <w:r w:rsidRPr="008B7728">
          <w:rPr>
            <w:color w:val="auto"/>
            <w:sz w:val="20"/>
          </w:rPr>
          <w:t>Weight to be rounded to the nearest kg unless dosage expressed as mg/kg or mL/kg.</w:t>
        </w:r>
      </w:ins>
    </w:p>
    <w:p w14:paraId="371F59FF" w14:textId="581B7AF6" w:rsidR="00DB6908" w:rsidRPr="008B7728" w:rsidRDefault="00DB6908" w:rsidP="00DB6908">
      <w:pPr>
        <w:rPr>
          <w:ins w:id="742" w:author="Richard Haynes" w:date="2020-04-18T10:40:00Z"/>
          <w:b/>
          <w:color w:val="auto"/>
          <w:sz w:val="20"/>
        </w:rPr>
      </w:pPr>
    </w:p>
    <w:p w14:paraId="7722EB7C" w14:textId="77777777" w:rsidR="000E47E2" w:rsidRPr="008B7728" w:rsidRDefault="000E47E2" w:rsidP="00DB6908">
      <w:pPr>
        <w:tabs>
          <w:tab w:val="left" w:pos="3784"/>
        </w:tabs>
        <w:rPr>
          <w:ins w:id="743" w:author="Richard Haynes" w:date="2020-04-18T10:40:00Z"/>
          <w:color w:val="auto"/>
          <w:sz w:val="20"/>
          <w:szCs w:val="20"/>
        </w:rPr>
      </w:pPr>
    </w:p>
    <w:p w14:paraId="6DEE036F" w14:textId="74247CA9" w:rsidR="00DB6908" w:rsidRPr="008B7728" w:rsidRDefault="00DB6908" w:rsidP="00DB6908">
      <w:pPr>
        <w:rPr>
          <w:ins w:id="744" w:author="Richard Haynes" w:date="2020-04-18T10:40:00Z"/>
          <w:color w:val="auto"/>
          <w:sz w:val="20"/>
          <w:szCs w:val="20"/>
        </w:rPr>
      </w:pPr>
    </w:p>
    <w:p w14:paraId="491DD915" w14:textId="77777777" w:rsidR="00DB6908" w:rsidRPr="008B7728" w:rsidRDefault="00DB6908" w:rsidP="00DB6908">
      <w:pPr>
        <w:rPr>
          <w:ins w:id="745" w:author="Richard Haynes" w:date="2020-04-18T10:39:00Z"/>
          <w:color w:val="auto"/>
          <w:lang w:val="en-US"/>
        </w:rPr>
      </w:pP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6FAC6975" w14:textId="77777777" w:rsidTr="00387F50">
        <w:trPr>
          <w:trHeight w:val="567"/>
          <w:ins w:id="746" w:author="Richard Haynes" w:date="2020-04-24T09:57:00Z"/>
        </w:trPr>
        <w:tc>
          <w:tcPr>
            <w:tcW w:w="2835" w:type="dxa"/>
            <w:tcBorders>
              <w:top w:val="single" w:sz="18" w:space="0" w:color="auto"/>
              <w:left w:val="nil"/>
            </w:tcBorders>
            <w:shd w:val="clear" w:color="auto" w:fill="D9D9D9" w:themeFill="background1" w:themeFillShade="D9"/>
          </w:tcPr>
          <w:p w14:paraId="1797772F" w14:textId="77777777" w:rsidR="00E908A7" w:rsidRPr="008B7728" w:rsidRDefault="00E908A7" w:rsidP="00387F50">
            <w:pPr>
              <w:rPr>
                <w:ins w:id="747" w:author="Richard Haynes" w:date="2020-04-24T09:57:00Z"/>
                <w:b/>
                <w:color w:val="auto"/>
                <w:sz w:val="20"/>
                <w:szCs w:val="20"/>
              </w:rPr>
            </w:pPr>
            <w:bookmarkStart w:id="748" w:name="_Toc38099281"/>
            <w:ins w:id="749" w:author="Richard Haynes" w:date="2020-04-24T09:57:00Z">
              <w:r w:rsidRPr="008B7728">
                <w:rPr>
                  <w:b/>
                  <w:color w:val="auto"/>
                  <w:sz w:val="20"/>
                  <w:szCs w:val="20"/>
                </w:rPr>
                <w:t>Arm</w:t>
              </w:r>
            </w:ins>
          </w:p>
        </w:tc>
        <w:tc>
          <w:tcPr>
            <w:tcW w:w="1418" w:type="dxa"/>
            <w:tcBorders>
              <w:top w:val="single" w:sz="18" w:space="0" w:color="auto"/>
            </w:tcBorders>
            <w:shd w:val="clear" w:color="auto" w:fill="D9D9D9" w:themeFill="background1" w:themeFillShade="D9"/>
          </w:tcPr>
          <w:p w14:paraId="28C401B8" w14:textId="77777777" w:rsidR="00E908A7" w:rsidRPr="008B7728" w:rsidRDefault="00E908A7" w:rsidP="00387F50">
            <w:pPr>
              <w:rPr>
                <w:ins w:id="750" w:author="Richard Haynes" w:date="2020-04-24T09:57:00Z"/>
                <w:color w:val="auto"/>
                <w:sz w:val="20"/>
                <w:szCs w:val="20"/>
              </w:rPr>
            </w:pPr>
            <w:ins w:id="751" w:author="Richard Haynes" w:date="2020-04-24T09:57:00Z">
              <w:r w:rsidRPr="008B7728">
                <w:rPr>
                  <w:b/>
                  <w:color w:val="auto"/>
                  <w:sz w:val="20"/>
                  <w:szCs w:val="20"/>
                </w:rPr>
                <w:t>Route</w:t>
              </w:r>
            </w:ins>
          </w:p>
        </w:tc>
        <w:tc>
          <w:tcPr>
            <w:tcW w:w="1134" w:type="dxa"/>
            <w:tcBorders>
              <w:top w:val="single" w:sz="18" w:space="0" w:color="auto"/>
              <w:bottom w:val="single" w:sz="4" w:space="0" w:color="auto"/>
              <w:right w:val="nil"/>
            </w:tcBorders>
            <w:shd w:val="clear" w:color="auto" w:fill="D9D9D9" w:themeFill="background1" w:themeFillShade="D9"/>
          </w:tcPr>
          <w:p w14:paraId="0282B9CD" w14:textId="77777777" w:rsidR="00E908A7" w:rsidRPr="008B7728" w:rsidRDefault="00E908A7" w:rsidP="00387F50">
            <w:pPr>
              <w:rPr>
                <w:ins w:id="752" w:author="Richard Haynes" w:date="2020-04-24T09:57:00Z"/>
                <w:color w:val="auto"/>
                <w:sz w:val="20"/>
                <w:szCs w:val="20"/>
                <w:vertAlign w:val="superscript"/>
              </w:rPr>
            </w:pPr>
            <w:ins w:id="753" w:author="Richard Haynes" w:date="2020-04-24T09:57:00Z">
              <w:r w:rsidRPr="008B7728">
                <w:rPr>
                  <w:b/>
                  <w:color w:val="auto"/>
                  <w:sz w:val="20"/>
                  <w:szCs w:val="20"/>
                </w:rPr>
                <w:t xml:space="preserve">Weight </w:t>
              </w:r>
              <w:r w:rsidRPr="008B7728">
                <w:rPr>
                  <w:b/>
                  <w:color w:val="auto"/>
                  <w:sz w:val="20"/>
                  <w:szCs w:val="20"/>
                  <w:vertAlign w:val="superscript"/>
                </w:rPr>
                <w:t>#</w:t>
              </w:r>
            </w:ins>
          </w:p>
        </w:tc>
        <w:tc>
          <w:tcPr>
            <w:tcW w:w="4394" w:type="dxa"/>
            <w:tcBorders>
              <w:top w:val="single" w:sz="18" w:space="0" w:color="auto"/>
              <w:bottom w:val="single" w:sz="4" w:space="0" w:color="auto"/>
              <w:right w:val="nil"/>
            </w:tcBorders>
            <w:shd w:val="clear" w:color="auto" w:fill="D9D9D9" w:themeFill="background1" w:themeFillShade="D9"/>
          </w:tcPr>
          <w:p w14:paraId="6C1EABA9" w14:textId="77777777" w:rsidR="00E908A7" w:rsidRPr="008B7728" w:rsidRDefault="00E908A7" w:rsidP="00387F50">
            <w:pPr>
              <w:rPr>
                <w:ins w:id="754" w:author="Richard Haynes" w:date="2020-04-24T09:57:00Z"/>
                <w:color w:val="auto"/>
                <w:sz w:val="20"/>
                <w:szCs w:val="20"/>
              </w:rPr>
            </w:pPr>
            <w:ins w:id="755" w:author="Richard Haynes" w:date="2020-04-24T09:57:00Z">
              <w:r w:rsidRPr="008B7728">
                <w:rPr>
                  <w:b/>
                  <w:color w:val="auto"/>
                  <w:sz w:val="20"/>
                  <w:szCs w:val="20"/>
                </w:rPr>
                <w:t>Dose (Duration for all arms = 10 days or until discharge from hospital)</w:t>
              </w:r>
            </w:ins>
          </w:p>
        </w:tc>
      </w:tr>
      <w:tr w:rsidR="008B7728" w:rsidRPr="008B7728" w14:paraId="4FABDC22" w14:textId="77777777" w:rsidTr="00016B10">
        <w:trPr>
          <w:trHeight w:val="537"/>
          <w:ins w:id="756" w:author="Richard Haynes" w:date="2020-04-24T09:57:00Z"/>
        </w:trPr>
        <w:tc>
          <w:tcPr>
            <w:tcW w:w="2835" w:type="dxa"/>
            <w:vMerge w:val="restart"/>
            <w:tcBorders>
              <w:top w:val="single" w:sz="18" w:space="0" w:color="auto"/>
              <w:left w:val="nil"/>
            </w:tcBorders>
          </w:tcPr>
          <w:p w14:paraId="44569009" w14:textId="77777777" w:rsidR="00E908A7" w:rsidRPr="008B7728" w:rsidRDefault="00E908A7" w:rsidP="00387F50">
            <w:pPr>
              <w:rPr>
                <w:ins w:id="757" w:author="Richard Haynes" w:date="2020-04-24T09:57:00Z"/>
                <w:b/>
                <w:color w:val="auto"/>
                <w:sz w:val="20"/>
                <w:szCs w:val="20"/>
              </w:rPr>
            </w:pPr>
            <w:ins w:id="758" w:author="Richard Haynes" w:date="2020-04-24T09:57:00Z">
              <w:r w:rsidRPr="008B7728">
                <w:rPr>
                  <w:b/>
                  <w:color w:val="auto"/>
                  <w:sz w:val="20"/>
                  <w:szCs w:val="20"/>
                </w:rPr>
                <w:t>Hydroxychloroquine sulfate</w:t>
              </w:r>
            </w:ins>
          </w:p>
          <w:p w14:paraId="47E07DB7" w14:textId="77777777" w:rsidR="00E908A7" w:rsidRPr="008B7728" w:rsidRDefault="00E908A7" w:rsidP="00387F50">
            <w:pPr>
              <w:rPr>
                <w:ins w:id="759" w:author="Richard Haynes" w:date="2020-04-24T09:57:00Z"/>
                <w:bCs w:val="0"/>
                <w:color w:val="auto"/>
                <w:sz w:val="20"/>
                <w:szCs w:val="20"/>
              </w:rPr>
            </w:pPr>
          </w:p>
          <w:p w14:paraId="0A43A429" w14:textId="77777777" w:rsidR="00E908A7" w:rsidRPr="008B7728" w:rsidRDefault="00E908A7" w:rsidP="00387F50">
            <w:pPr>
              <w:rPr>
                <w:ins w:id="760" w:author="Richard Haynes" w:date="2020-04-24T09:57:00Z"/>
                <w:bCs w:val="0"/>
                <w:color w:val="auto"/>
                <w:sz w:val="20"/>
                <w:szCs w:val="20"/>
                <w:u w:val="single"/>
              </w:rPr>
            </w:pPr>
            <w:ins w:id="761" w:author="Richard Haynes" w:date="2020-04-24T09:57:00Z">
              <w:r w:rsidRPr="008B7728">
                <w:rPr>
                  <w:color w:val="auto"/>
                  <w:sz w:val="20"/>
                  <w:szCs w:val="20"/>
                  <w:u w:val="single"/>
                </w:rPr>
                <w:t>Dose expressed as hydroxychloroquine sulfate</w:t>
              </w:r>
            </w:ins>
          </w:p>
          <w:p w14:paraId="5FFD61BB" w14:textId="77777777" w:rsidR="00E908A7" w:rsidRPr="008B7728" w:rsidRDefault="00E908A7" w:rsidP="00387F50">
            <w:pPr>
              <w:rPr>
                <w:ins w:id="762" w:author="Richard Haynes" w:date="2020-04-24T09:57:00Z"/>
                <w:b/>
                <w:color w:val="auto"/>
                <w:sz w:val="20"/>
                <w:szCs w:val="20"/>
              </w:rPr>
            </w:pPr>
          </w:p>
          <w:p w14:paraId="169B1C8D" w14:textId="77777777" w:rsidR="00E908A7" w:rsidRPr="008B7728" w:rsidRDefault="00E908A7" w:rsidP="00E908A7">
            <w:pPr>
              <w:pStyle w:val="ListParagraph"/>
              <w:numPr>
                <w:ilvl w:val="0"/>
                <w:numId w:val="44"/>
              </w:numPr>
              <w:autoSpaceDE/>
              <w:autoSpaceDN/>
              <w:adjustRightInd/>
              <w:ind w:left="171" w:hanging="142"/>
              <w:jc w:val="left"/>
              <w:rPr>
                <w:ins w:id="763" w:author="Richard Haynes" w:date="2020-04-24T09:57:00Z"/>
                <w:color w:val="auto"/>
                <w:sz w:val="20"/>
                <w:szCs w:val="20"/>
              </w:rPr>
            </w:pPr>
            <w:ins w:id="764" w:author="Richard Haynes" w:date="2020-04-24T09:57:00Z">
              <w:r w:rsidRPr="008B7728">
                <w:rPr>
                  <w:color w:val="auto"/>
                  <w:sz w:val="20"/>
                  <w:szCs w:val="20"/>
                </w:rPr>
                <w:t>200mg tablet (tablets may be crushed and dispersed in water to allow for aliquot dosing – see note below)</w:t>
              </w:r>
            </w:ins>
          </w:p>
          <w:p w14:paraId="57A309FD" w14:textId="77777777" w:rsidR="00E908A7" w:rsidRPr="008B7728" w:rsidRDefault="00E908A7" w:rsidP="00387F50">
            <w:pPr>
              <w:pStyle w:val="ListParagraph"/>
              <w:ind w:left="171"/>
              <w:rPr>
                <w:ins w:id="765" w:author="Richard Haynes" w:date="2020-04-24T09:57:00Z"/>
                <w:b/>
                <w:color w:val="auto"/>
                <w:sz w:val="20"/>
                <w:szCs w:val="20"/>
              </w:rPr>
            </w:pPr>
          </w:p>
          <w:p w14:paraId="24C314AA" w14:textId="77777777" w:rsidR="00E908A7" w:rsidRPr="008B7728" w:rsidRDefault="00E908A7" w:rsidP="00387F50">
            <w:pPr>
              <w:pStyle w:val="ListParagraph"/>
              <w:ind w:left="171"/>
              <w:rPr>
                <w:ins w:id="766" w:author="Richard Haynes" w:date="2020-04-24T09:57:00Z"/>
                <w:b/>
                <w:color w:val="auto"/>
                <w:sz w:val="20"/>
                <w:szCs w:val="20"/>
              </w:rPr>
            </w:pPr>
          </w:p>
          <w:p w14:paraId="6AFC8ADB" w14:textId="77777777" w:rsidR="00E908A7" w:rsidRPr="008B7728" w:rsidRDefault="00E908A7" w:rsidP="00387F50">
            <w:pPr>
              <w:pStyle w:val="ListParagraph"/>
              <w:ind w:left="171"/>
              <w:rPr>
                <w:ins w:id="767" w:author="Richard Haynes" w:date="2020-04-24T09:57:00Z"/>
                <w:b/>
                <w:color w:val="auto"/>
                <w:sz w:val="20"/>
                <w:szCs w:val="20"/>
              </w:rPr>
            </w:pPr>
          </w:p>
          <w:p w14:paraId="7567F03D" w14:textId="76382910" w:rsidR="00E908A7" w:rsidRPr="008B7728" w:rsidRDefault="00E908A7" w:rsidP="00387F50">
            <w:pPr>
              <w:rPr>
                <w:ins w:id="768" w:author="Richard Haynes" w:date="2020-04-24T09:57:00Z"/>
                <w:b/>
                <w:color w:val="auto"/>
                <w:sz w:val="20"/>
                <w:szCs w:val="20"/>
              </w:rPr>
            </w:pPr>
            <w:ins w:id="769" w:author="Richard Haynes" w:date="2020-04-24T09:57:00Z">
              <w:r w:rsidRPr="008B7728">
                <w:rPr>
                  <w:b/>
                  <w:color w:val="auto"/>
                  <w:sz w:val="20"/>
                  <w:szCs w:val="20"/>
                </w:rPr>
                <w:t>A baseline ECG (to check QTc interval) is recommended for paediatric patients randomised to hydroxychloroquine</w:t>
              </w:r>
            </w:ins>
            <w:ins w:id="770" w:author="Richard Haynes" w:date="2020-04-24T12:01:00Z">
              <w:r w:rsidR="00016B10" w:rsidRPr="008B7728">
                <w:rPr>
                  <w:b/>
                  <w:color w:val="auto"/>
                  <w:sz w:val="20"/>
                  <w:szCs w:val="20"/>
                </w:rPr>
                <w:t>.</w:t>
              </w:r>
            </w:ins>
          </w:p>
        </w:tc>
        <w:tc>
          <w:tcPr>
            <w:tcW w:w="1418" w:type="dxa"/>
            <w:vMerge w:val="restart"/>
            <w:tcBorders>
              <w:top w:val="single" w:sz="18" w:space="0" w:color="auto"/>
            </w:tcBorders>
          </w:tcPr>
          <w:p w14:paraId="2F783797" w14:textId="77777777" w:rsidR="00E908A7" w:rsidRPr="008B7728" w:rsidRDefault="00E908A7" w:rsidP="00387F50">
            <w:pPr>
              <w:rPr>
                <w:ins w:id="771" w:author="Richard Haynes" w:date="2020-04-24T09:57:00Z"/>
                <w:color w:val="auto"/>
                <w:sz w:val="20"/>
                <w:szCs w:val="20"/>
              </w:rPr>
            </w:pPr>
            <w:ins w:id="772" w:author="Richard Haynes" w:date="2020-04-24T09:57:00Z">
              <w:r w:rsidRPr="008B7728">
                <w:rPr>
                  <w:color w:val="auto"/>
                  <w:sz w:val="20"/>
                  <w:szCs w:val="20"/>
                </w:rPr>
                <w:t xml:space="preserve">Oral </w:t>
              </w:r>
            </w:ins>
          </w:p>
          <w:p w14:paraId="31F97732" w14:textId="77777777" w:rsidR="00E908A7" w:rsidRPr="008B7728" w:rsidRDefault="00E908A7" w:rsidP="00387F50">
            <w:pPr>
              <w:rPr>
                <w:ins w:id="773" w:author="Richard Haynes" w:date="2020-04-24T09:57:00Z"/>
                <w:color w:val="auto"/>
                <w:sz w:val="20"/>
                <w:szCs w:val="20"/>
                <w:u w:val="single"/>
              </w:rPr>
            </w:pPr>
            <w:ins w:id="774" w:author="Richard Haynes" w:date="2020-04-24T09:57:00Z">
              <w:r w:rsidRPr="008B7728">
                <w:rPr>
                  <w:color w:val="auto"/>
                  <w:sz w:val="20"/>
                  <w:szCs w:val="20"/>
                  <w:u w:val="single"/>
                </w:rPr>
                <w:t>or</w:t>
              </w:r>
            </w:ins>
          </w:p>
          <w:p w14:paraId="4A5E7CC0" w14:textId="77777777" w:rsidR="00E908A7" w:rsidRPr="008B7728" w:rsidRDefault="00E908A7" w:rsidP="00387F50">
            <w:pPr>
              <w:rPr>
                <w:ins w:id="775" w:author="Richard Haynes" w:date="2020-04-24T09:57:00Z"/>
                <w:color w:val="auto"/>
                <w:sz w:val="20"/>
                <w:szCs w:val="20"/>
              </w:rPr>
            </w:pPr>
            <w:ins w:id="776" w:author="Richard Haynes" w:date="2020-04-24T09:57:00Z">
              <w:r w:rsidRPr="008B7728">
                <w:rPr>
                  <w:color w:val="auto"/>
                  <w:sz w:val="20"/>
                  <w:szCs w:val="20"/>
                </w:rPr>
                <w:t>Nasogastric</w:t>
              </w:r>
            </w:ins>
          </w:p>
        </w:tc>
        <w:tc>
          <w:tcPr>
            <w:tcW w:w="5528" w:type="dxa"/>
            <w:gridSpan w:val="2"/>
            <w:tcBorders>
              <w:top w:val="single" w:sz="18" w:space="0" w:color="auto"/>
              <w:bottom w:val="single" w:sz="4" w:space="0" w:color="auto"/>
              <w:right w:val="nil"/>
            </w:tcBorders>
            <w:vAlign w:val="center"/>
          </w:tcPr>
          <w:p w14:paraId="25E4A572" w14:textId="62A8A4A1" w:rsidR="00E908A7" w:rsidRPr="008B7728" w:rsidRDefault="00E908A7" w:rsidP="00BB6DBE">
            <w:pPr>
              <w:rPr>
                <w:ins w:id="777" w:author="Richard Haynes" w:date="2020-04-24T09:57:00Z"/>
                <w:color w:val="auto"/>
                <w:sz w:val="20"/>
                <w:szCs w:val="20"/>
              </w:rPr>
            </w:pPr>
            <w:ins w:id="778" w:author="Richard Haynes" w:date="2020-04-24T09:57:00Z">
              <w:r w:rsidRPr="008B7728">
                <w:rPr>
                  <w:color w:val="auto"/>
                  <w:sz w:val="20"/>
                  <w:szCs w:val="20"/>
                </w:rPr>
                <w:t xml:space="preserve">Infants with postnatal age of </w:t>
              </w:r>
            </w:ins>
            <w:ins w:id="779" w:author="Richard Haynes" w:date="2020-04-24T11:53:00Z">
              <w:r w:rsidR="00BB6DBE" w:rsidRPr="008B7728">
                <w:rPr>
                  <w:color w:val="auto"/>
                  <w:sz w:val="20"/>
                  <w:szCs w:val="20"/>
                </w:rPr>
                <w:t>&lt;180 days</w:t>
              </w:r>
            </w:ins>
            <w:ins w:id="780" w:author="Richard Haynes" w:date="2020-04-24T09:57:00Z">
              <w:r w:rsidRPr="008B7728">
                <w:rPr>
                  <w:color w:val="auto"/>
                  <w:sz w:val="20"/>
                  <w:szCs w:val="20"/>
                </w:rPr>
                <w:t xml:space="preserve"> excluded</w:t>
              </w:r>
            </w:ins>
          </w:p>
        </w:tc>
      </w:tr>
      <w:tr w:rsidR="008B7728" w:rsidRPr="008B7728" w14:paraId="3A865E23" w14:textId="77777777" w:rsidTr="00016B10">
        <w:trPr>
          <w:trHeight w:val="1260"/>
          <w:ins w:id="781" w:author="Richard Haynes" w:date="2020-04-24T09:57:00Z"/>
        </w:trPr>
        <w:tc>
          <w:tcPr>
            <w:tcW w:w="2835" w:type="dxa"/>
            <w:vMerge/>
            <w:tcBorders>
              <w:left w:val="nil"/>
            </w:tcBorders>
          </w:tcPr>
          <w:p w14:paraId="0F28D667" w14:textId="77777777" w:rsidR="00E908A7" w:rsidRPr="008B7728" w:rsidRDefault="00E908A7" w:rsidP="00387F50">
            <w:pPr>
              <w:rPr>
                <w:ins w:id="782" w:author="Richard Haynes" w:date="2020-04-24T09:57:00Z"/>
                <w:b/>
                <w:color w:val="auto"/>
                <w:sz w:val="20"/>
                <w:szCs w:val="20"/>
              </w:rPr>
            </w:pPr>
          </w:p>
        </w:tc>
        <w:tc>
          <w:tcPr>
            <w:tcW w:w="1418" w:type="dxa"/>
            <w:vMerge/>
          </w:tcPr>
          <w:p w14:paraId="2CB5DCED" w14:textId="77777777" w:rsidR="00E908A7" w:rsidRPr="008B7728" w:rsidRDefault="00E908A7" w:rsidP="00387F50">
            <w:pPr>
              <w:rPr>
                <w:ins w:id="783" w:author="Richard Haynes" w:date="2020-04-24T09:57:00Z"/>
                <w:color w:val="auto"/>
                <w:sz w:val="20"/>
                <w:szCs w:val="20"/>
              </w:rPr>
            </w:pPr>
          </w:p>
        </w:tc>
        <w:tc>
          <w:tcPr>
            <w:tcW w:w="1134" w:type="dxa"/>
            <w:tcBorders>
              <w:top w:val="single" w:sz="4" w:space="0" w:color="auto"/>
              <w:bottom w:val="single" w:sz="4" w:space="0" w:color="auto"/>
            </w:tcBorders>
            <w:vAlign w:val="center"/>
          </w:tcPr>
          <w:p w14:paraId="57E929B7" w14:textId="77777777" w:rsidR="00E908A7" w:rsidRPr="008B7728" w:rsidRDefault="00E908A7" w:rsidP="00387F50">
            <w:pPr>
              <w:rPr>
                <w:ins w:id="784" w:author="Richard Haynes" w:date="2020-04-24T09:57:00Z"/>
                <w:color w:val="auto"/>
                <w:sz w:val="20"/>
                <w:szCs w:val="20"/>
              </w:rPr>
            </w:pPr>
            <w:ins w:id="785" w:author="Richard Haynes" w:date="2020-04-24T09:57:00Z">
              <w:r w:rsidRPr="008B7728">
                <w:rPr>
                  <w:color w:val="auto"/>
                  <w:sz w:val="20"/>
                  <w:szCs w:val="20"/>
                </w:rPr>
                <w:t>5 - 10 kg</w:t>
              </w:r>
            </w:ins>
          </w:p>
        </w:tc>
        <w:tc>
          <w:tcPr>
            <w:tcW w:w="4394" w:type="dxa"/>
            <w:tcBorders>
              <w:top w:val="single" w:sz="4" w:space="0" w:color="auto"/>
              <w:bottom w:val="single" w:sz="4" w:space="0" w:color="auto"/>
              <w:right w:val="nil"/>
            </w:tcBorders>
            <w:vAlign w:val="center"/>
          </w:tcPr>
          <w:p w14:paraId="26F24579" w14:textId="77777777" w:rsidR="00E908A7" w:rsidRPr="008B7728" w:rsidRDefault="00E908A7" w:rsidP="00387F50">
            <w:pPr>
              <w:rPr>
                <w:ins w:id="786" w:author="Richard Haynes" w:date="2020-04-24T09:57:00Z"/>
                <w:color w:val="auto"/>
                <w:sz w:val="20"/>
                <w:szCs w:val="20"/>
              </w:rPr>
            </w:pPr>
            <w:ins w:id="787" w:author="Richard Haynes" w:date="2020-04-24T09:57:00Z">
              <w:r w:rsidRPr="008B7728">
                <w:rPr>
                  <w:color w:val="auto"/>
                  <w:sz w:val="20"/>
                  <w:szCs w:val="20"/>
                </w:rPr>
                <w:t>Initial dose: 100 mg</w:t>
              </w:r>
            </w:ins>
          </w:p>
          <w:p w14:paraId="375FED54" w14:textId="77777777" w:rsidR="00E908A7" w:rsidRPr="008B7728" w:rsidRDefault="00E908A7" w:rsidP="00387F50">
            <w:pPr>
              <w:rPr>
                <w:ins w:id="788" w:author="Richard Haynes" w:date="2020-04-24T09:57:00Z"/>
                <w:color w:val="auto"/>
                <w:sz w:val="20"/>
                <w:szCs w:val="20"/>
              </w:rPr>
            </w:pPr>
            <w:ins w:id="789" w:author="Richard Haynes" w:date="2020-04-24T09:57:00Z">
              <w:r w:rsidRPr="008B7728">
                <w:rPr>
                  <w:color w:val="auto"/>
                  <w:sz w:val="20"/>
                  <w:szCs w:val="20"/>
                </w:rPr>
                <w:t>6 hours after initial dose: 100 mg</w:t>
              </w:r>
            </w:ins>
          </w:p>
          <w:p w14:paraId="76207618" w14:textId="77777777" w:rsidR="00E908A7" w:rsidRPr="008B7728" w:rsidRDefault="00E908A7" w:rsidP="00387F50">
            <w:pPr>
              <w:rPr>
                <w:ins w:id="790" w:author="Richard Haynes" w:date="2020-04-24T09:57:00Z"/>
                <w:color w:val="auto"/>
                <w:sz w:val="20"/>
                <w:szCs w:val="20"/>
              </w:rPr>
            </w:pPr>
            <w:ins w:id="791" w:author="Richard Haynes" w:date="2020-04-24T09:57:00Z">
              <w:r w:rsidRPr="008B7728">
                <w:rPr>
                  <w:color w:val="auto"/>
                  <w:sz w:val="20"/>
                  <w:szCs w:val="20"/>
                </w:rPr>
                <w:t>12 hours after initial dose: 50 mg</w:t>
              </w:r>
            </w:ins>
          </w:p>
          <w:p w14:paraId="565F7AF7" w14:textId="77777777" w:rsidR="00E908A7" w:rsidRPr="008B7728" w:rsidRDefault="00E908A7" w:rsidP="00387F50">
            <w:pPr>
              <w:rPr>
                <w:ins w:id="792" w:author="Richard Haynes" w:date="2020-04-24T09:57:00Z"/>
                <w:color w:val="auto"/>
                <w:sz w:val="20"/>
                <w:szCs w:val="20"/>
              </w:rPr>
            </w:pPr>
            <w:ins w:id="793" w:author="Richard Haynes" w:date="2020-04-24T09:57:00Z">
              <w:r w:rsidRPr="008B7728">
                <w:rPr>
                  <w:color w:val="auto"/>
                  <w:sz w:val="20"/>
                  <w:szCs w:val="20"/>
                </w:rPr>
                <w:t>24 hours after initial dose: 50 mg</w:t>
              </w:r>
            </w:ins>
          </w:p>
          <w:p w14:paraId="27FD4680" w14:textId="77777777" w:rsidR="00E908A7" w:rsidRPr="008B7728" w:rsidRDefault="00E908A7" w:rsidP="00387F50">
            <w:pPr>
              <w:rPr>
                <w:ins w:id="794" w:author="Richard Haynes" w:date="2020-04-24T09:57:00Z"/>
                <w:color w:val="auto"/>
                <w:sz w:val="20"/>
                <w:szCs w:val="20"/>
              </w:rPr>
            </w:pPr>
            <w:ins w:id="795" w:author="Richard Haynes" w:date="2020-04-24T09:57:00Z">
              <w:r w:rsidRPr="008B7728">
                <w:rPr>
                  <w:color w:val="auto"/>
                  <w:sz w:val="20"/>
                  <w:szCs w:val="20"/>
                </w:rPr>
                <w:t>Then 50 mg every 12 hours</w:t>
              </w:r>
            </w:ins>
          </w:p>
        </w:tc>
      </w:tr>
      <w:tr w:rsidR="008B7728" w:rsidRPr="008B7728" w14:paraId="6C409B61" w14:textId="77777777" w:rsidTr="00016B10">
        <w:trPr>
          <w:trHeight w:val="1278"/>
          <w:ins w:id="796" w:author="Richard Haynes" w:date="2020-04-24T09:57:00Z"/>
        </w:trPr>
        <w:tc>
          <w:tcPr>
            <w:tcW w:w="2835" w:type="dxa"/>
            <w:vMerge/>
            <w:tcBorders>
              <w:left w:val="nil"/>
            </w:tcBorders>
          </w:tcPr>
          <w:p w14:paraId="4FD6430D" w14:textId="77777777" w:rsidR="00E908A7" w:rsidRPr="008B7728" w:rsidRDefault="00E908A7" w:rsidP="00387F50">
            <w:pPr>
              <w:rPr>
                <w:ins w:id="797" w:author="Richard Haynes" w:date="2020-04-24T09:57:00Z"/>
                <w:b/>
                <w:color w:val="auto"/>
                <w:sz w:val="20"/>
                <w:szCs w:val="20"/>
              </w:rPr>
            </w:pPr>
          </w:p>
        </w:tc>
        <w:tc>
          <w:tcPr>
            <w:tcW w:w="1418" w:type="dxa"/>
            <w:vMerge/>
          </w:tcPr>
          <w:p w14:paraId="69D7177F" w14:textId="77777777" w:rsidR="00E908A7" w:rsidRPr="008B7728" w:rsidRDefault="00E908A7" w:rsidP="00387F50">
            <w:pPr>
              <w:rPr>
                <w:ins w:id="798" w:author="Richard Haynes" w:date="2020-04-24T09:57:00Z"/>
                <w:color w:val="auto"/>
                <w:sz w:val="20"/>
                <w:szCs w:val="20"/>
              </w:rPr>
            </w:pPr>
          </w:p>
        </w:tc>
        <w:tc>
          <w:tcPr>
            <w:tcW w:w="1134" w:type="dxa"/>
            <w:tcBorders>
              <w:top w:val="single" w:sz="4" w:space="0" w:color="auto"/>
              <w:bottom w:val="single" w:sz="4" w:space="0" w:color="auto"/>
            </w:tcBorders>
            <w:vAlign w:val="center"/>
          </w:tcPr>
          <w:p w14:paraId="7BAD51CD" w14:textId="77777777" w:rsidR="00E908A7" w:rsidRPr="008B7728" w:rsidRDefault="00E908A7" w:rsidP="00387F50">
            <w:pPr>
              <w:rPr>
                <w:ins w:id="799" w:author="Richard Haynes" w:date="2020-04-24T09:57:00Z"/>
                <w:color w:val="auto"/>
                <w:sz w:val="20"/>
                <w:szCs w:val="20"/>
              </w:rPr>
            </w:pPr>
            <w:ins w:id="800" w:author="Richard Haynes" w:date="2020-04-24T09:57:00Z">
              <w:r w:rsidRPr="008B7728">
                <w:rPr>
                  <w:color w:val="auto"/>
                  <w:sz w:val="20"/>
                  <w:szCs w:val="20"/>
                </w:rPr>
                <w:t>11 - 20 kg</w:t>
              </w:r>
            </w:ins>
          </w:p>
        </w:tc>
        <w:tc>
          <w:tcPr>
            <w:tcW w:w="4394" w:type="dxa"/>
            <w:tcBorders>
              <w:top w:val="single" w:sz="4" w:space="0" w:color="auto"/>
              <w:bottom w:val="single" w:sz="4" w:space="0" w:color="auto"/>
              <w:right w:val="nil"/>
            </w:tcBorders>
            <w:vAlign w:val="center"/>
          </w:tcPr>
          <w:p w14:paraId="4328308A" w14:textId="77777777" w:rsidR="00E908A7" w:rsidRPr="008B7728" w:rsidRDefault="00E908A7" w:rsidP="00387F50">
            <w:pPr>
              <w:rPr>
                <w:ins w:id="801" w:author="Richard Haynes" w:date="2020-04-24T09:57:00Z"/>
                <w:color w:val="auto"/>
                <w:sz w:val="20"/>
                <w:szCs w:val="20"/>
              </w:rPr>
            </w:pPr>
            <w:ins w:id="802" w:author="Richard Haynes" w:date="2020-04-24T09:57:00Z">
              <w:r w:rsidRPr="008B7728">
                <w:rPr>
                  <w:color w:val="auto"/>
                  <w:sz w:val="20"/>
                  <w:szCs w:val="20"/>
                </w:rPr>
                <w:t>Initial dose: 200 mg</w:t>
              </w:r>
            </w:ins>
          </w:p>
          <w:p w14:paraId="77DAFCC4" w14:textId="77777777" w:rsidR="00E908A7" w:rsidRPr="008B7728" w:rsidRDefault="00E908A7" w:rsidP="00387F50">
            <w:pPr>
              <w:rPr>
                <w:ins w:id="803" w:author="Richard Haynes" w:date="2020-04-24T09:57:00Z"/>
                <w:color w:val="auto"/>
                <w:sz w:val="20"/>
                <w:szCs w:val="20"/>
              </w:rPr>
            </w:pPr>
            <w:ins w:id="804" w:author="Richard Haynes" w:date="2020-04-24T09:57:00Z">
              <w:r w:rsidRPr="008B7728">
                <w:rPr>
                  <w:color w:val="auto"/>
                  <w:sz w:val="20"/>
                  <w:szCs w:val="20"/>
                </w:rPr>
                <w:t>6 hours after initial dose: 200 mg</w:t>
              </w:r>
            </w:ins>
          </w:p>
          <w:p w14:paraId="271FD4DB" w14:textId="77777777" w:rsidR="00E908A7" w:rsidRPr="008B7728" w:rsidRDefault="00E908A7" w:rsidP="00387F50">
            <w:pPr>
              <w:rPr>
                <w:ins w:id="805" w:author="Richard Haynes" w:date="2020-04-24T09:57:00Z"/>
                <w:color w:val="auto"/>
                <w:sz w:val="20"/>
                <w:szCs w:val="20"/>
              </w:rPr>
            </w:pPr>
            <w:ins w:id="806" w:author="Richard Haynes" w:date="2020-04-24T09:57:00Z">
              <w:r w:rsidRPr="008B7728">
                <w:rPr>
                  <w:color w:val="auto"/>
                  <w:sz w:val="20"/>
                  <w:szCs w:val="20"/>
                </w:rPr>
                <w:t>12 hours after initial dose: 100 mg</w:t>
              </w:r>
            </w:ins>
          </w:p>
          <w:p w14:paraId="0B358D89" w14:textId="77777777" w:rsidR="00E908A7" w:rsidRPr="008B7728" w:rsidRDefault="00E908A7" w:rsidP="00387F50">
            <w:pPr>
              <w:rPr>
                <w:ins w:id="807" w:author="Richard Haynes" w:date="2020-04-24T09:57:00Z"/>
                <w:color w:val="auto"/>
                <w:sz w:val="20"/>
                <w:szCs w:val="20"/>
              </w:rPr>
            </w:pPr>
            <w:ins w:id="808" w:author="Richard Haynes" w:date="2020-04-24T09:57:00Z">
              <w:r w:rsidRPr="008B7728">
                <w:rPr>
                  <w:color w:val="auto"/>
                  <w:sz w:val="20"/>
                  <w:szCs w:val="20"/>
                </w:rPr>
                <w:t>24 hours after initial dose: 100 mg</w:t>
              </w:r>
            </w:ins>
          </w:p>
          <w:p w14:paraId="2083682F" w14:textId="77777777" w:rsidR="00E908A7" w:rsidRPr="008B7728" w:rsidRDefault="00E908A7" w:rsidP="00387F50">
            <w:pPr>
              <w:pStyle w:val="CommentText"/>
              <w:rPr>
                <w:ins w:id="809" w:author="Richard Haynes" w:date="2020-04-24T09:57:00Z"/>
                <w:color w:val="auto"/>
                <w:sz w:val="20"/>
                <w:szCs w:val="20"/>
              </w:rPr>
            </w:pPr>
            <w:ins w:id="810" w:author="Richard Haynes" w:date="2020-04-24T09:57:00Z">
              <w:r w:rsidRPr="008B7728">
                <w:rPr>
                  <w:color w:val="auto"/>
                  <w:sz w:val="20"/>
                  <w:szCs w:val="20"/>
                </w:rPr>
                <w:t>Then 100 mg every 12 hours</w:t>
              </w:r>
            </w:ins>
          </w:p>
        </w:tc>
      </w:tr>
      <w:tr w:rsidR="008B7728" w:rsidRPr="008B7728" w14:paraId="6AEFF355" w14:textId="77777777" w:rsidTr="00016B10">
        <w:trPr>
          <w:trHeight w:val="1285"/>
          <w:ins w:id="811" w:author="Richard Haynes" w:date="2020-04-24T09:57:00Z"/>
        </w:trPr>
        <w:tc>
          <w:tcPr>
            <w:tcW w:w="2835" w:type="dxa"/>
            <w:vMerge/>
            <w:tcBorders>
              <w:left w:val="nil"/>
            </w:tcBorders>
          </w:tcPr>
          <w:p w14:paraId="0595BCF2" w14:textId="77777777" w:rsidR="00E908A7" w:rsidRPr="008B7728" w:rsidRDefault="00E908A7" w:rsidP="00387F50">
            <w:pPr>
              <w:rPr>
                <w:ins w:id="812" w:author="Richard Haynes" w:date="2020-04-24T09:57:00Z"/>
                <w:b/>
                <w:color w:val="auto"/>
                <w:sz w:val="20"/>
                <w:szCs w:val="20"/>
              </w:rPr>
            </w:pPr>
          </w:p>
        </w:tc>
        <w:tc>
          <w:tcPr>
            <w:tcW w:w="1418" w:type="dxa"/>
            <w:vMerge/>
          </w:tcPr>
          <w:p w14:paraId="5C7E482F" w14:textId="77777777" w:rsidR="00E908A7" w:rsidRPr="008B7728" w:rsidRDefault="00E908A7" w:rsidP="00387F50">
            <w:pPr>
              <w:rPr>
                <w:ins w:id="813" w:author="Richard Haynes" w:date="2020-04-24T09:57:00Z"/>
                <w:color w:val="auto"/>
                <w:sz w:val="20"/>
                <w:szCs w:val="20"/>
              </w:rPr>
            </w:pPr>
          </w:p>
        </w:tc>
        <w:tc>
          <w:tcPr>
            <w:tcW w:w="1134" w:type="dxa"/>
            <w:tcBorders>
              <w:top w:val="single" w:sz="4" w:space="0" w:color="auto"/>
              <w:bottom w:val="single" w:sz="4" w:space="0" w:color="auto"/>
            </w:tcBorders>
            <w:vAlign w:val="center"/>
          </w:tcPr>
          <w:p w14:paraId="73A41CB8" w14:textId="77777777" w:rsidR="00E908A7" w:rsidRPr="008B7728" w:rsidRDefault="00E908A7" w:rsidP="00387F50">
            <w:pPr>
              <w:rPr>
                <w:ins w:id="814" w:author="Richard Haynes" w:date="2020-04-24T09:57:00Z"/>
                <w:color w:val="auto"/>
                <w:sz w:val="20"/>
                <w:szCs w:val="20"/>
              </w:rPr>
            </w:pPr>
            <w:ins w:id="815" w:author="Richard Haynes" w:date="2020-04-24T09:57:00Z">
              <w:r w:rsidRPr="008B7728">
                <w:rPr>
                  <w:color w:val="auto"/>
                  <w:sz w:val="20"/>
                  <w:szCs w:val="20"/>
                </w:rPr>
                <w:t>21 - 39 kg</w:t>
              </w:r>
            </w:ins>
          </w:p>
        </w:tc>
        <w:tc>
          <w:tcPr>
            <w:tcW w:w="4394" w:type="dxa"/>
            <w:tcBorders>
              <w:top w:val="single" w:sz="4" w:space="0" w:color="auto"/>
              <w:bottom w:val="single" w:sz="4" w:space="0" w:color="auto"/>
              <w:right w:val="nil"/>
            </w:tcBorders>
            <w:vAlign w:val="center"/>
          </w:tcPr>
          <w:p w14:paraId="79EEC364" w14:textId="77777777" w:rsidR="00E908A7" w:rsidRPr="008B7728" w:rsidRDefault="00E908A7" w:rsidP="00387F50">
            <w:pPr>
              <w:rPr>
                <w:ins w:id="816" w:author="Richard Haynes" w:date="2020-04-24T09:57:00Z"/>
                <w:color w:val="auto"/>
                <w:sz w:val="20"/>
                <w:szCs w:val="20"/>
              </w:rPr>
            </w:pPr>
            <w:ins w:id="817" w:author="Richard Haynes" w:date="2020-04-24T09:57:00Z">
              <w:r w:rsidRPr="008B7728">
                <w:rPr>
                  <w:color w:val="auto"/>
                  <w:sz w:val="20"/>
                  <w:szCs w:val="20"/>
                </w:rPr>
                <w:t>Initial dose: 400 mg</w:t>
              </w:r>
            </w:ins>
          </w:p>
          <w:p w14:paraId="57CAB99B" w14:textId="77777777" w:rsidR="00E908A7" w:rsidRPr="008B7728" w:rsidRDefault="00E908A7" w:rsidP="00387F50">
            <w:pPr>
              <w:rPr>
                <w:ins w:id="818" w:author="Richard Haynes" w:date="2020-04-24T09:57:00Z"/>
                <w:color w:val="auto"/>
                <w:sz w:val="20"/>
                <w:szCs w:val="20"/>
              </w:rPr>
            </w:pPr>
            <w:ins w:id="819" w:author="Richard Haynes" w:date="2020-04-24T09:57:00Z">
              <w:r w:rsidRPr="008B7728">
                <w:rPr>
                  <w:color w:val="auto"/>
                  <w:sz w:val="20"/>
                  <w:szCs w:val="20"/>
                </w:rPr>
                <w:t>6 hours after initial dose: 400 mg</w:t>
              </w:r>
            </w:ins>
          </w:p>
          <w:p w14:paraId="173F46E7" w14:textId="77777777" w:rsidR="00E908A7" w:rsidRPr="008B7728" w:rsidRDefault="00E908A7" w:rsidP="00387F50">
            <w:pPr>
              <w:rPr>
                <w:ins w:id="820" w:author="Richard Haynes" w:date="2020-04-24T09:57:00Z"/>
                <w:color w:val="auto"/>
                <w:sz w:val="20"/>
                <w:szCs w:val="20"/>
              </w:rPr>
            </w:pPr>
            <w:ins w:id="821" w:author="Richard Haynes" w:date="2020-04-24T09:57:00Z">
              <w:r w:rsidRPr="008B7728">
                <w:rPr>
                  <w:color w:val="auto"/>
                  <w:sz w:val="20"/>
                  <w:szCs w:val="20"/>
                </w:rPr>
                <w:t>12 hours after initial dose: 200 mg</w:t>
              </w:r>
            </w:ins>
          </w:p>
          <w:p w14:paraId="718FCC5B" w14:textId="77777777" w:rsidR="00E908A7" w:rsidRPr="008B7728" w:rsidRDefault="00E908A7" w:rsidP="00387F50">
            <w:pPr>
              <w:rPr>
                <w:ins w:id="822" w:author="Richard Haynes" w:date="2020-04-24T09:57:00Z"/>
                <w:color w:val="auto"/>
                <w:sz w:val="20"/>
                <w:szCs w:val="20"/>
              </w:rPr>
            </w:pPr>
            <w:ins w:id="823" w:author="Richard Haynes" w:date="2020-04-24T09:57:00Z">
              <w:r w:rsidRPr="008B7728">
                <w:rPr>
                  <w:color w:val="auto"/>
                  <w:sz w:val="20"/>
                  <w:szCs w:val="20"/>
                </w:rPr>
                <w:t>24 hours after initial dose: 200 mg</w:t>
              </w:r>
            </w:ins>
          </w:p>
          <w:p w14:paraId="349FA0FE" w14:textId="77777777" w:rsidR="00E908A7" w:rsidRPr="008B7728" w:rsidRDefault="00E908A7" w:rsidP="00387F50">
            <w:pPr>
              <w:pStyle w:val="CommentText"/>
              <w:rPr>
                <w:ins w:id="824" w:author="Richard Haynes" w:date="2020-04-24T09:57:00Z"/>
                <w:color w:val="auto"/>
                <w:sz w:val="20"/>
                <w:szCs w:val="20"/>
              </w:rPr>
            </w:pPr>
            <w:ins w:id="825" w:author="Richard Haynes" w:date="2020-04-24T09:57:00Z">
              <w:r w:rsidRPr="008B7728">
                <w:rPr>
                  <w:color w:val="auto"/>
                  <w:sz w:val="20"/>
                  <w:szCs w:val="20"/>
                </w:rPr>
                <w:t>Then 200 mg every 12 hours</w:t>
              </w:r>
            </w:ins>
          </w:p>
        </w:tc>
      </w:tr>
      <w:tr w:rsidR="008B7728" w:rsidRPr="008B7728" w14:paraId="54B6700C" w14:textId="77777777" w:rsidTr="00016B10">
        <w:trPr>
          <w:trHeight w:val="1258"/>
          <w:ins w:id="826" w:author="Richard Haynes" w:date="2020-04-24T09:57:00Z"/>
        </w:trPr>
        <w:tc>
          <w:tcPr>
            <w:tcW w:w="2835" w:type="dxa"/>
            <w:vMerge/>
            <w:tcBorders>
              <w:left w:val="nil"/>
            </w:tcBorders>
          </w:tcPr>
          <w:p w14:paraId="1256F386" w14:textId="77777777" w:rsidR="00E908A7" w:rsidRPr="008B7728" w:rsidRDefault="00E908A7" w:rsidP="00387F50">
            <w:pPr>
              <w:rPr>
                <w:ins w:id="827" w:author="Richard Haynes" w:date="2020-04-24T09:57:00Z"/>
                <w:b/>
                <w:color w:val="auto"/>
                <w:sz w:val="20"/>
                <w:szCs w:val="20"/>
              </w:rPr>
            </w:pPr>
          </w:p>
        </w:tc>
        <w:tc>
          <w:tcPr>
            <w:tcW w:w="1418" w:type="dxa"/>
            <w:vMerge/>
          </w:tcPr>
          <w:p w14:paraId="2CC92808" w14:textId="77777777" w:rsidR="00E908A7" w:rsidRPr="008B7728" w:rsidRDefault="00E908A7" w:rsidP="00387F50">
            <w:pPr>
              <w:rPr>
                <w:ins w:id="828" w:author="Richard Haynes" w:date="2020-04-24T09:57:00Z"/>
                <w:color w:val="auto"/>
                <w:sz w:val="20"/>
                <w:szCs w:val="20"/>
              </w:rPr>
            </w:pPr>
          </w:p>
        </w:tc>
        <w:tc>
          <w:tcPr>
            <w:tcW w:w="1134" w:type="dxa"/>
            <w:tcBorders>
              <w:bottom w:val="single" w:sz="4" w:space="0" w:color="auto"/>
            </w:tcBorders>
            <w:vAlign w:val="center"/>
          </w:tcPr>
          <w:p w14:paraId="3C119844" w14:textId="77777777" w:rsidR="00E908A7" w:rsidRPr="008B7728" w:rsidRDefault="00E908A7" w:rsidP="00387F50">
            <w:pPr>
              <w:rPr>
                <w:ins w:id="829" w:author="Richard Haynes" w:date="2020-04-24T09:57:00Z"/>
                <w:color w:val="auto"/>
                <w:sz w:val="20"/>
                <w:szCs w:val="20"/>
              </w:rPr>
            </w:pPr>
            <w:ins w:id="830" w:author="Richard Haynes" w:date="2020-04-24T09:57:00Z">
              <w:r w:rsidRPr="008B7728">
                <w:rPr>
                  <w:color w:val="auto"/>
                  <w:sz w:val="20"/>
                  <w:szCs w:val="20"/>
                </w:rPr>
                <w:t>≥ 40 kg</w:t>
              </w:r>
            </w:ins>
          </w:p>
        </w:tc>
        <w:tc>
          <w:tcPr>
            <w:tcW w:w="4394" w:type="dxa"/>
            <w:tcBorders>
              <w:bottom w:val="single" w:sz="4" w:space="0" w:color="auto"/>
              <w:right w:val="nil"/>
            </w:tcBorders>
            <w:vAlign w:val="center"/>
          </w:tcPr>
          <w:p w14:paraId="0A0B4EFC" w14:textId="77777777" w:rsidR="00E908A7" w:rsidRPr="008B7728" w:rsidRDefault="00E908A7" w:rsidP="00387F50">
            <w:pPr>
              <w:rPr>
                <w:ins w:id="831" w:author="Richard Haynes" w:date="2020-04-24T09:57:00Z"/>
                <w:color w:val="auto"/>
                <w:sz w:val="20"/>
                <w:szCs w:val="20"/>
              </w:rPr>
            </w:pPr>
            <w:ins w:id="832" w:author="Richard Haynes" w:date="2020-04-24T09:57:00Z">
              <w:r w:rsidRPr="008B7728">
                <w:rPr>
                  <w:color w:val="auto"/>
                  <w:sz w:val="20"/>
                  <w:szCs w:val="20"/>
                </w:rPr>
                <w:t>Initial dose: 800 mg</w:t>
              </w:r>
            </w:ins>
          </w:p>
          <w:p w14:paraId="6EE1CAB3" w14:textId="77777777" w:rsidR="00E908A7" w:rsidRPr="008B7728" w:rsidRDefault="00E908A7" w:rsidP="00387F50">
            <w:pPr>
              <w:rPr>
                <w:ins w:id="833" w:author="Richard Haynes" w:date="2020-04-24T09:57:00Z"/>
                <w:color w:val="auto"/>
                <w:sz w:val="20"/>
                <w:szCs w:val="20"/>
              </w:rPr>
            </w:pPr>
            <w:ins w:id="834" w:author="Richard Haynes" w:date="2020-04-24T09:57:00Z">
              <w:r w:rsidRPr="008B7728">
                <w:rPr>
                  <w:color w:val="auto"/>
                  <w:sz w:val="20"/>
                  <w:szCs w:val="20"/>
                </w:rPr>
                <w:t>6 hours after initial dose: 800 mg</w:t>
              </w:r>
            </w:ins>
          </w:p>
          <w:p w14:paraId="672A14DC" w14:textId="77777777" w:rsidR="00E908A7" w:rsidRPr="008B7728" w:rsidRDefault="00E908A7" w:rsidP="00387F50">
            <w:pPr>
              <w:rPr>
                <w:ins w:id="835" w:author="Richard Haynes" w:date="2020-04-24T09:57:00Z"/>
                <w:color w:val="auto"/>
                <w:sz w:val="20"/>
                <w:szCs w:val="20"/>
              </w:rPr>
            </w:pPr>
            <w:ins w:id="836" w:author="Richard Haynes" w:date="2020-04-24T09:57:00Z">
              <w:r w:rsidRPr="008B7728">
                <w:rPr>
                  <w:color w:val="auto"/>
                  <w:sz w:val="20"/>
                  <w:szCs w:val="20"/>
                </w:rPr>
                <w:t>12 hours after initial dose: 400 mg</w:t>
              </w:r>
            </w:ins>
          </w:p>
          <w:p w14:paraId="546F220C" w14:textId="77777777" w:rsidR="00E908A7" w:rsidRPr="008B7728" w:rsidRDefault="00E908A7" w:rsidP="00387F50">
            <w:pPr>
              <w:rPr>
                <w:ins w:id="837" w:author="Richard Haynes" w:date="2020-04-24T09:57:00Z"/>
                <w:color w:val="auto"/>
                <w:sz w:val="20"/>
                <w:szCs w:val="20"/>
              </w:rPr>
            </w:pPr>
            <w:ins w:id="838" w:author="Richard Haynes" w:date="2020-04-24T09:57:00Z">
              <w:r w:rsidRPr="008B7728">
                <w:rPr>
                  <w:color w:val="auto"/>
                  <w:sz w:val="20"/>
                  <w:szCs w:val="20"/>
                </w:rPr>
                <w:t>24 hours after initial dose: 400 mg</w:t>
              </w:r>
            </w:ins>
          </w:p>
          <w:p w14:paraId="467A164D" w14:textId="77777777" w:rsidR="00E908A7" w:rsidRPr="008B7728" w:rsidRDefault="00E908A7" w:rsidP="00387F50">
            <w:pPr>
              <w:rPr>
                <w:ins w:id="839" w:author="Richard Haynes" w:date="2020-04-24T09:57:00Z"/>
                <w:color w:val="auto"/>
                <w:sz w:val="20"/>
                <w:szCs w:val="20"/>
              </w:rPr>
            </w:pPr>
            <w:ins w:id="840" w:author="Richard Haynes" w:date="2020-04-24T09:57:00Z">
              <w:r w:rsidRPr="008B7728">
                <w:rPr>
                  <w:color w:val="auto"/>
                  <w:sz w:val="20"/>
                  <w:szCs w:val="20"/>
                </w:rPr>
                <w:t>Then 400 mg every 12 hours</w:t>
              </w:r>
            </w:ins>
          </w:p>
        </w:tc>
      </w:tr>
      <w:tr w:rsidR="008B7728" w:rsidRPr="008B7728" w14:paraId="5015BE99" w14:textId="77777777" w:rsidTr="00387F50">
        <w:trPr>
          <w:trHeight w:val="1134"/>
          <w:ins w:id="841" w:author="Richard Haynes" w:date="2020-04-24T09:57:00Z"/>
        </w:trPr>
        <w:tc>
          <w:tcPr>
            <w:tcW w:w="2835" w:type="dxa"/>
            <w:vMerge w:val="restart"/>
            <w:tcBorders>
              <w:top w:val="single" w:sz="18" w:space="0" w:color="auto"/>
              <w:left w:val="nil"/>
            </w:tcBorders>
          </w:tcPr>
          <w:p w14:paraId="75F561A9" w14:textId="77777777" w:rsidR="00E908A7" w:rsidRPr="008B7728" w:rsidRDefault="00E908A7" w:rsidP="00387F50">
            <w:pPr>
              <w:rPr>
                <w:ins w:id="842" w:author="Richard Haynes" w:date="2020-04-24T09:57:00Z"/>
                <w:b/>
                <w:color w:val="auto"/>
                <w:sz w:val="20"/>
                <w:szCs w:val="20"/>
              </w:rPr>
            </w:pPr>
            <w:ins w:id="843" w:author="Richard Haynes" w:date="2020-04-24T09:57:00Z">
              <w:r w:rsidRPr="008B7728">
                <w:rPr>
                  <w:b/>
                  <w:color w:val="auto"/>
                  <w:sz w:val="20"/>
                  <w:szCs w:val="20"/>
                </w:rPr>
                <w:t>Azithromycin</w:t>
              </w:r>
            </w:ins>
          </w:p>
          <w:p w14:paraId="61B08069" w14:textId="77777777" w:rsidR="00E908A7" w:rsidRPr="008B7728" w:rsidRDefault="00E908A7" w:rsidP="00387F50">
            <w:pPr>
              <w:rPr>
                <w:ins w:id="844" w:author="Richard Haynes" w:date="2020-04-24T09:57:00Z"/>
                <w:color w:val="auto"/>
                <w:sz w:val="20"/>
                <w:szCs w:val="20"/>
              </w:rPr>
            </w:pPr>
          </w:p>
          <w:p w14:paraId="4B3B2B43" w14:textId="77777777" w:rsidR="00E908A7" w:rsidRPr="008B7728" w:rsidRDefault="00E908A7" w:rsidP="00E908A7">
            <w:pPr>
              <w:pStyle w:val="ListParagraph"/>
              <w:numPr>
                <w:ilvl w:val="0"/>
                <w:numId w:val="44"/>
              </w:numPr>
              <w:autoSpaceDE/>
              <w:autoSpaceDN/>
              <w:adjustRightInd/>
              <w:ind w:left="171" w:hanging="142"/>
              <w:jc w:val="left"/>
              <w:rPr>
                <w:ins w:id="845" w:author="Richard Haynes" w:date="2020-04-24T09:57:00Z"/>
                <w:color w:val="auto"/>
                <w:sz w:val="20"/>
                <w:szCs w:val="20"/>
              </w:rPr>
            </w:pPr>
            <w:ins w:id="846" w:author="Richard Haynes" w:date="2020-04-24T09:57:00Z">
              <w:r w:rsidRPr="008B7728">
                <w:rPr>
                  <w:color w:val="auto"/>
                  <w:sz w:val="20"/>
                  <w:szCs w:val="20"/>
                </w:rPr>
                <w:t>40mg in 1mL oral suspension</w:t>
              </w:r>
            </w:ins>
          </w:p>
          <w:p w14:paraId="37F7917E" w14:textId="77777777" w:rsidR="00E908A7" w:rsidRPr="008B7728" w:rsidRDefault="00E908A7" w:rsidP="00E908A7">
            <w:pPr>
              <w:pStyle w:val="ListParagraph"/>
              <w:numPr>
                <w:ilvl w:val="0"/>
                <w:numId w:val="44"/>
              </w:numPr>
              <w:autoSpaceDE/>
              <w:autoSpaceDN/>
              <w:adjustRightInd/>
              <w:ind w:left="171" w:hanging="142"/>
              <w:jc w:val="left"/>
              <w:rPr>
                <w:ins w:id="847" w:author="Richard Haynes" w:date="2020-04-24T09:57:00Z"/>
                <w:color w:val="auto"/>
                <w:sz w:val="20"/>
                <w:szCs w:val="20"/>
              </w:rPr>
            </w:pPr>
            <w:ins w:id="848" w:author="Richard Haynes" w:date="2020-04-24T09:57:00Z">
              <w:r w:rsidRPr="008B7728">
                <w:rPr>
                  <w:color w:val="auto"/>
                  <w:sz w:val="20"/>
                  <w:szCs w:val="20"/>
                </w:rPr>
                <w:t>250mg tablet/capsule</w:t>
              </w:r>
            </w:ins>
          </w:p>
          <w:p w14:paraId="2F9554AF" w14:textId="77777777" w:rsidR="00E908A7" w:rsidRPr="008B7728" w:rsidRDefault="00E908A7" w:rsidP="00E908A7">
            <w:pPr>
              <w:pStyle w:val="ListParagraph"/>
              <w:numPr>
                <w:ilvl w:val="0"/>
                <w:numId w:val="44"/>
              </w:numPr>
              <w:autoSpaceDE/>
              <w:autoSpaceDN/>
              <w:adjustRightInd/>
              <w:ind w:left="171" w:hanging="142"/>
              <w:jc w:val="left"/>
              <w:rPr>
                <w:ins w:id="849" w:author="Richard Haynes" w:date="2020-04-24T09:57:00Z"/>
                <w:color w:val="auto"/>
                <w:sz w:val="20"/>
                <w:szCs w:val="20"/>
              </w:rPr>
            </w:pPr>
            <w:ins w:id="850" w:author="Richard Haynes" w:date="2020-04-24T09:57:00Z">
              <w:r w:rsidRPr="008B7728">
                <w:rPr>
                  <w:color w:val="auto"/>
                  <w:sz w:val="20"/>
                  <w:szCs w:val="20"/>
                </w:rPr>
                <w:t>500mg tablet/capsule</w:t>
              </w:r>
            </w:ins>
          </w:p>
          <w:p w14:paraId="0EDE831C" w14:textId="77777777" w:rsidR="00E908A7" w:rsidRPr="008B7728" w:rsidRDefault="00E908A7" w:rsidP="00E908A7">
            <w:pPr>
              <w:pStyle w:val="ListParagraph"/>
              <w:numPr>
                <w:ilvl w:val="0"/>
                <w:numId w:val="44"/>
              </w:numPr>
              <w:autoSpaceDE/>
              <w:autoSpaceDN/>
              <w:adjustRightInd/>
              <w:ind w:left="171" w:hanging="142"/>
              <w:jc w:val="left"/>
              <w:rPr>
                <w:ins w:id="851" w:author="Richard Haynes" w:date="2020-04-24T09:57:00Z"/>
                <w:color w:val="auto"/>
                <w:sz w:val="20"/>
                <w:szCs w:val="20"/>
              </w:rPr>
            </w:pPr>
            <w:ins w:id="852" w:author="Richard Haynes" w:date="2020-04-24T09:57:00Z">
              <w:r w:rsidRPr="008B7728">
                <w:rPr>
                  <w:color w:val="auto"/>
                  <w:sz w:val="20"/>
                  <w:szCs w:val="20"/>
                </w:rPr>
                <w:t>500mg powder for solution for infusion</w:t>
              </w:r>
            </w:ins>
          </w:p>
        </w:tc>
        <w:tc>
          <w:tcPr>
            <w:tcW w:w="1418" w:type="dxa"/>
            <w:vMerge w:val="restart"/>
            <w:tcBorders>
              <w:top w:val="single" w:sz="18" w:space="0" w:color="auto"/>
            </w:tcBorders>
          </w:tcPr>
          <w:p w14:paraId="0958923B" w14:textId="77777777" w:rsidR="00E908A7" w:rsidRPr="008B7728" w:rsidRDefault="00E908A7" w:rsidP="00387F50">
            <w:pPr>
              <w:rPr>
                <w:ins w:id="853" w:author="Richard Haynes" w:date="2020-04-24T09:57:00Z"/>
                <w:color w:val="auto"/>
                <w:sz w:val="20"/>
                <w:szCs w:val="20"/>
              </w:rPr>
            </w:pPr>
            <w:ins w:id="854" w:author="Richard Haynes" w:date="2020-04-24T09:57:00Z">
              <w:r w:rsidRPr="008B7728">
                <w:rPr>
                  <w:color w:val="auto"/>
                  <w:sz w:val="20"/>
                  <w:szCs w:val="20"/>
                </w:rPr>
                <w:t xml:space="preserve">Oral </w:t>
              </w:r>
            </w:ins>
          </w:p>
          <w:p w14:paraId="25EE98BC" w14:textId="77777777" w:rsidR="00E908A7" w:rsidRPr="008B7728" w:rsidRDefault="00E908A7" w:rsidP="00387F50">
            <w:pPr>
              <w:rPr>
                <w:ins w:id="855" w:author="Richard Haynes" w:date="2020-04-24T09:57:00Z"/>
                <w:color w:val="auto"/>
                <w:sz w:val="20"/>
                <w:szCs w:val="20"/>
                <w:u w:val="single"/>
              </w:rPr>
            </w:pPr>
            <w:ins w:id="856" w:author="Richard Haynes" w:date="2020-04-24T09:57:00Z">
              <w:r w:rsidRPr="008B7728">
                <w:rPr>
                  <w:color w:val="auto"/>
                  <w:sz w:val="20"/>
                  <w:szCs w:val="20"/>
                  <w:u w:val="single"/>
                </w:rPr>
                <w:t>or</w:t>
              </w:r>
            </w:ins>
          </w:p>
          <w:p w14:paraId="4D6619B8" w14:textId="77777777" w:rsidR="00E908A7" w:rsidRPr="008B7728" w:rsidRDefault="00E908A7" w:rsidP="00387F50">
            <w:pPr>
              <w:rPr>
                <w:ins w:id="857" w:author="Richard Haynes" w:date="2020-04-24T09:57:00Z"/>
                <w:color w:val="auto"/>
                <w:sz w:val="20"/>
                <w:szCs w:val="20"/>
              </w:rPr>
            </w:pPr>
            <w:ins w:id="858" w:author="Richard Haynes" w:date="2020-04-24T09:57:00Z">
              <w:r w:rsidRPr="008B7728">
                <w:rPr>
                  <w:color w:val="auto"/>
                  <w:sz w:val="20"/>
                  <w:szCs w:val="20"/>
                </w:rPr>
                <w:t>Nasogastric</w:t>
              </w:r>
            </w:ins>
          </w:p>
          <w:p w14:paraId="60F5953D" w14:textId="77777777" w:rsidR="00E908A7" w:rsidRPr="008B7728" w:rsidRDefault="00E908A7" w:rsidP="00387F50">
            <w:pPr>
              <w:rPr>
                <w:ins w:id="859" w:author="Richard Haynes" w:date="2020-04-24T09:57:00Z"/>
                <w:color w:val="auto"/>
                <w:sz w:val="20"/>
                <w:szCs w:val="20"/>
                <w:u w:val="single"/>
              </w:rPr>
            </w:pPr>
            <w:ins w:id="860" w:author="Richard Haynes" w:date="2020-04-24T09:57:00Z">
              <w:r w:rsidRPr="008B7728">
                <w:rPr>
                  <w:color w:val="auto"/>
                  <w:sz w:val="20"/>
                  <w:szCs w:val="20"/>
                  <w:u w:val="single"/>
                </w:rPr>
                <w:t>or</w:t>
              </w:r>
            </w:ins>
          </w:p>
          <w:p w14:paraId="486B267E" w14:textId="77777777" w:rsidR="00E908A7" w:rsidRPr="008B7728" w:rsidRDefault="00E908A7" w:rsidP="00387F50">
            <w:pPr>
              <w:rPr>
                <w:ins w:id="861" w:author="Richard Haynes" w:date="2020-04-24T09:57:00Z"/>
                <w:color w:val="auto"/>
                <w:sz w:val="20"/>
                <w:szCs w:val="20"/>
              </w:rPr>
            </w:pPr>
            <w:ins w:id="862" w:author="Richard Haynes" w:date="2020-04-24T09:57:00Z">
              <w:r w:rsidRPr="008B7728">
                <w:rPr>
                  <w:color w:val="auto"/>
                  <w:sz w:val="20"/>
                  <w:szCs w:val="20"/>
                </w:rPr>
                <w:t>Intravenous</w:t>
              </w:r>
            </w:ins>
          </w:p>
        </w:tc>
        <w:tc>
          <w:tcPr>
            <w:tcW w:w="1134" w:type="dxa"/>
            <w:tcBorders>
              <w:top w:val="single" w:sz="18" w:space="0" w:color="auto"/>
            </w:tcBorders>
            <w:vAlign w:val="center"/>
          </w:tcPr>
          <w:p w14:paraId="51B087BD" w14:textId="77777777" w:rsidR="00E908A7" w:rsidRPr="008B7728" w:rsidRDefault="00E908A7" w:rsidP="00387F50">
            <w:pPr>
              <w:rPr>
                <w:ins w:id="863" w:author="Richard Haynes" w:date="2020-04-24T09:57:00Z"/>
                <w:color w:val="auto"/>
                <w:sz w:val="20"/>
                <w:szCs w:val="20"/>
              </w:rPr>
            </w:pPr>
            <w:ins w:id="864" w:author="Richard Haynes" w:date="2020-04-24T09:57:00Z">
              <w:r w:rsidRPr="008B7728">
                <w:rPr>
                  <w:color w:val="auto"/>
                  <w:sz w:val="20"/>
                  <w:szCs w:val="20"/>
                </w:rPr>
                <w:sym w:font="Symbol" w:char="F0A3"/>
              </w:r>
              <w:r w:rsidRPr="008B7728">
                <w:rPr>
                  <w:color w:val="auto"/>
                  <w:sz w:val="20"/>
                  <w:szCs w:val="20"/>
                </w:rPr>
                <w:t xml:space="preserve"> 16 kg</w:t>
              </w:r>
            </w:ins>
          </w:p>
          <w:p w14:paraId="7C5440F0" w14:textId="77777777" w:rsidR="00E908A7" w:rsidRPr="008B7728" w:rsidRDefault="00E908A7" w:rsidP="00387F50">
            <w:pPr>
              <w:rPr>
                <w:ins w:id="865" w:author="Richard Haynes" w:date="2020-04-24T09:57:00Z"/>
                <w:color w:val="auto"/>
                <w:sz w:val="20"/>
                <w:szCs w:val="20"/>
              </w:rPr>
            </w:pPr>
            <w:ins w:id="866" w:author="Richard Haynes" w:date="2020-04-24T09:57:00Z">
              <w:r w:rsidRPr="008B7728">
                <w:rPr>
                  <w:color w:val="auto"/>
                  <w:sz w:val="20"/>
                  <w:szCs w:val="20"/>
                </w:rPr>
                <w:t>Including preterm neonates</w:t>
              </w:r>
            </w:ins>
          </w:p>
        </w:tc>
        <w:tc>
          <w:tcPr>
            <w:tcW w:w="4394" w:type="dxa"/>
            <w:tcBorders>
              <w:top w:val="single" w:sz="18" w:space="0" w:color="auto"/>
              <w:right w:val="nil"/>
            </w:tcBorders>
            <w:vAlign w:val="center"/>
          </w:tcPr>
          <w:p w14:paraId="474C2AE0" w14:textId="77777777" w:rsidR="00E908A7" w:rsidRPr="008B7728" w:rsidRDefault="00E908A7" w:rsidP="00387F50">
            <w:pPr>
              <w:rPr>
                <w:ins w:id="867" w:author="Richard Haynes" w:date="2020-04-24T09:57:00Z"/>
                <w:color w:val="auto"/>
                <w:sz w:val="20"/>
                <w:szCs w:val="20"/>
              </w:rPr>
            </w:pPr>
            <w:ins w:id="868" w:author="Richard Haynes" w:date="2020-04-24T09:57:00Z">
              <w:r w:rsidRPr="008B7728">
                <w:rPr>
                  <w:color w:val="auto"/>
                  <w:sz w:val="20"/>
                  <w:szCs w:val="20"/>
                </w:rPr>
                <w:t>10 mg/kg once daily</w:t>
              </w:r>
            </w:ins>
          </w:p>
        </w:tc>
      </w:tr>
      <w:tr w:rsidR="008B7728" w:rsidRPr="008B7728" w14:paraId="29F9A0FB" w14:textId="77777777" w:rsidTr="00387F50">
        <w:trPr>
          <w:trHeight w:val="567"/>
          <w:ins w:id="869" w:author="Richard Haynes" w:date="2020-04-24T09:57:00Z"/>
        </w:trPr>
        <w:tc>
          <w:tcPr>
            <w:tcW w:w="2835" w:type="dxa"/>
            <w:vMerge/>
            <w:tcBorders>
              <w:left w:val="nil"/>
            </w:tcBorders>
          </w:tcPr>
          <w:p w14:paraId="6D3DCAA5" w14:textId="77777777" w:rsidR="00E908A7" w:rsidRPr="008B7728" w:rsidRDefault="00E908A7" w:rsidP="00387F50">
            <w:pPr>
              <w:rPr>
                <w:ins w:id="870" w:author="Richard Haynes" w:date="2020-04-24T09:57:00Z"/>
                <w:color w:val="auto"/>
                <w:sz w:val="20"/>
                <w:szCs w:val="20"/>
              </w:rPr>
            </w:pPr>
          </w:p>
        </w:tc>
        <w:tc>
          <w:tcPr>
            <w:tcW w:w="1418" w:type="dxa"/>
            <w:vMerge/>
          </w:tcPr>
          <w:p w14:paraId="76941EB0" w14:textId="77777777" w:rsidR="00E908A7" w:rsidRPr="008B7728" w:rsidRDefault="00E908A7" w:rsidP="00387F50">
            <w:pPr>
              <w:rPr>
                <w:ins w:id="871" w:author="Richard Haynes" w:date="2020-04-24T09:57:00Z"/>
                <w:color w:val="auto"/>
                <w:sz w:val="20"/>
                <w:szCs w:val="20"/>
              </w:rPr>
            </w:pPr>
          </w:p>
        </w:tc>
        <w:tc>
          <w:tcPr>
            <w:tcW w:w="1134" w:type="dxa"/>
            <w:vAlign w:val="center"/>
          </w:tcPr>
          <w:p w14:paraId="2B6A44CB" w14:textId="77777777" w:rsidR="00E908A7" w:rsidRPr="008B7728" w:rsidRDefault="00E908A7" w:rsidP="00387F50">
            <w:pPr>
              <w:rPr>
                <w:ins w:id="872" w:author="Richard Haynes" w:date="2020-04-24T09:57:00Z"/>
                <w:color w:val="auto"/>
                <w:sz w:val="20"/>
                <w:szCs w:val="20"/>
              </w:rPr>
            </w:pPr>
            <w:ins w:id="873" w:author="Richard Haynes" w:date="2020-04-24T09:57:00Z">
              <w:r w:rsidRPr="008B7728">
                <w:rPr>
                  <w:color w:val="auto"/>
                  <w:sz w:val="20"/>
                  <w:szCs w:val="20"/>
                </w:rPr>
                <w:t>17 - 25 kg</w:t>
              </w:r>
            </w:ins>
          </w:p>
        </w:tc>
        <w:tc>
          <w:tcPr>
            <w:tcW w:w="4394" w:type="dxa"/>
            <w:tcBorders>
              <w:right w:val="nil"/>
            </w:tcBorders>
            <w:vAlign w:val="center"/>
          </w:tcPr>
          <w:p w14:paraId="26DDE728" w14:textId="77777777" w:rsidR="00E908A7" w:rsidRPr="008B7728" w:rsidRDefault="00E908A7" w:rsidP="00387F50">
            <w:pPr>
              <w:rPr>
                <w:ins w:id="874" w:author="Richard Haynes" w:date="2020-04-24T09:57:00Z"/>
                <w:color w:val="auto"/>
                <w:sz w:val="20"/>
                <w:szCs w:val="20"/>
              </w:rPr>
            </w:pPr>
            <w:ins w:id="875" w:author="Richard Haynes" w:date="2020-04-24T09:57:00Z">
              <w:r w:rsidRPr="008B7728">
                <w:rPr>
                  <w:color w:val="auto"/>
                  <w:sz w:val="20"/>
                  <w:szCs w:val="20"/>
                </w:rPr>
                <w:t>200 mg once daily</w:t>
              </w:r>
            </w:ins>
          </w:p>
        </w:tc>
      </w:tr>
      <w:tr w:rsidR="008B7728" w:rsidRPr="008B7728" w14:paraId="3F47A1E6" w14:textId="77777777" w:rsidTr="00387F50">
        <w:trPr>
          <w:trHeight w:val="567"/>
          <w:ins w:id="876" w:author="Richard Haynes" w:date="2020-04-24T09:57:00Z"/>
        </w:trPr>
        <w:tc>
          <w:tcPr>
            <w:tcW w:w="2835" w:type="dxa"/>
            <w:vMerge/>
            <w:tcBorders>
              <w:left w:val="nil"/>
            </w:tcBorders>
          </w:tcPr>
          <w:p w14:paraId="68A1808B" w14:textId="77777777" w:rsidR="00E908A7" w:rsidRPr="008B7728" w:rsidRDefault="00E908A7" w:rsidP="00387F50">
            <w:pPr>
              <w:rPr>
                <w:ins w:id="877" w:author="Richard Haynes" w:date="2020-04-24T09:57:00Z"/>
                <w:color w:val="auto"/>
                <w:sz w:val="20"/>
                <w:szCs w:val="20"/>
              </w:rPr>
            </w:pPr>
          </w:p>
        </w:tc>
        <w:tc>
          <w:tcPr>
            <w:tcW w:w="1418" w:type="dxa"/>
            <w:vMerge/>
          </w:tcPr>
          <w:p w14:paraId="16CD39A7" w14:textId="77777777" w:rsidR="00E908A7" w:rsidRPr="008B7728" w:rsidRDefault="00E908A7" w:rsidP="00387F50">
            <w:pPr>
              <w:rPr>
                <w:ins w:id="878" w:author="Richard Haynes" w:date="2020-04-24T09:57:00Z"/>
                <w:color w:val="auto"/>
                <w:sz w:val="20"/>
                <w:szCs w:val="20"/>
              </w:rPr>
            </w:pPr>
          </w:p>
        </w:tc>
        <w:tc>
          <w:tcPr>
            <w:tcW w:w="1134" w:type="dxa"/>
            <w:vAlign w:val="center"/>
          </w:tcPr>
          <w:p w14:paraId="5A297762" w14:textId="77777777" w:rsidR="00E908A7" w:rsidRPr="008B7728" w:rsidRDefault="00E908A7" w:rsidP="00387F50">
            <w:pPr>
              <w:rPr>
                <w:ins w:id="879" w:author="Richard Haynes" w:date="2020-04-24T09:57:00Z"/>
                <w:color w:val="auto"/>
                <w:sz w:val="20"/>
                <w:szCs w:val="20"/>
              </w:rPr>
            </w:pPr>
            <w:ins w:id="880" w:author="Richard Haynes" w:date="2020-04-24T09:57:00Z">
              <w:r w:rsidRPr="008B7728">
                <w:rPr>
                  <w:color w:val="auto"/>
                  <w:sz w:val="20"/>
                  <w:szCs w:val="20"/>
                </w:rPr>
                <w:t>26 - 35 kg</w:t>
              </w:r>
            </w:ins>
          </w:p>
        </w:tc>
        <w:tc>
          <w:tcPr>
            <w:tcW w:w="4394" w:type="dxa"/>
            <w:tcBorders>
              <w:right w:val="nil"/>
            </w:tcBorders>
            <w:vAlign w:val="center"/>
          </w:tcPr>
          <w:p w14:paraId="03D5E1E4" w14:textId="77777777" w:rsidR="00E908A7" w:rsidRPr="008B7728" w:rsidRDefault="00E908A7" w:rsidP="00387F50">
            <w:pPr>
              <w:rPr>
                <w:ins w:id="881" w:author="Richard Haynes" w:date="2020-04-24T09:57:00Z"/>
                <w:color w:val="auto"/>
                <w:sz w:val="20"/>
                <w:szCs w:val="20"/>
              </w:rPr>
            </w:pPr>
            <w:ins w:id="882" w:author="Richard Haynes" w:date="2020-04-24T09:57:00Z">
              <w:r w:rsidRPr="008B7728">
                <w:rPr>
                  <w:color w:val="auto"/>
                  <w:sz w:val="20"/>
                  <w:szCs w:val="20"/>
                </w:rPr>
                <w:t>300 mg once daily</w:t>
              </w:r>
            </w:ins>
          </w:p>
        </w:tc>
      </w:tr>
      <w:tr w:rsidR="008B7728" w:rsidRPr="008B7728" w14:paraId="48DF03FB" w14:textId="77777777" w:rsidTr="00387F50">
        <w:trPr>
          <w:trHeight w:val="567"/>
          <w:ins w:id="883" w:author="Richard Haynes" w:date="2020-04-24T09:57:00Z"/>
        </w:trPr>
        <w:tc>
          <w:tcPr>
            <w:tcW w:w="2835" w:type="dxa"/>
            <w:vMerge/>
            <w:tcBorders>
              <w:left w:val="nil"/>
            </w:tcBorders>
          </w:tcPr>
          <w:p w14:paraId="3A1AC5A1" w14:textId="77777777" w:rsidR="00E908A7" w:rsidRPr="008B7728" w:rsidRDefault="00E908A7" w:rsidP="00387F50">
            <w:pPr>
              <w:rPr>
                <w:ins w:id="884" w:author="Richard Haynes" w:date="2020-04-24T09:57:00Z"/>
                <w:color w:val="auto"/>
                <w:sz w:val="20"/>
                <w:szCs w:val="20"/>
              </w:rPr>
            </w:pPr>
          </w:p>
        </w:tc>
        <w:tc>
          <w:tcPr>
            <w:tcW w:w="1418" w:type="dxa"/>
            <w:vMerge/>
          </w:tcPr>
          <w:p w14:paraId="301C797F" w14:textId="77777777" w:rsidR="00E908A7" w:rsidRPr="008B7728" w:rsidRDefault="00E908A7" w:rsidP="00387F50">
            <w:pPr>
              <w:rPr>
                <w:ins w:id="885" w:author="Richard Haynes" w:date="2020-04-24T09:57:00Z"/>
                <w:color w:val="auto"/>
                <w:sz w:val="20"/>
                <w:szCs w:val="20"/>
              </w:rPr>
            </w:pPr>
          </w:p>
        </w:tc>
        <w:tc>
          <w:tcPr>
            <w:tcW w:w="1134" w:type="dxa"/>
            <w:vAlign w:val="center"/>
          </w:tcPr>
          <w:p w14:paraId="4F6DC5F7" w14:textId="77777777" w:rsidR="00E908A7" w:rsidRPr="008B7728" w:rsidRDefault="00E908A7" w:rsidP="00387F50">
            <w:pPr>
              <w:rPr>
                <w:ins w:id="886" w:author="Richard Haynes" w:date="2020-04-24T09:57:00Z"/>
                <w:color w:val="auto"/>
                <w:sz w:val="20"/>
                <w:szCs w:val="20"/>
              </w:rPr>
            </w:pPr>
            <w:ins w:id="887" w:author="Richard Haynes" w:date="2020-04-24T09:57:00Z">
              <w:r w:rsidRPr="008B7728">
                <w:rPr>
                  <w:color w:val="auto"/>
                  <w:sz w:val="20"/>
                  <w:szCs w:val="20"/>
                </w:rPr>
                <w:t>36 - 45 kg</w:t>
              </w:r>
            </w:ins>
          </w:p>
        </w:tc>
        <w:tc>
          <w:tcPr>
            <w:tcW w:w="4394" w:type="dxa"/>
            <w:tcBorders>
              <w:right w:val="nil"/>
            </w:tcBorders>
            <w:vAlign w:val="center"/>
          </w:tcPr>
          <w:p w14:paraId="415083D9" w14:textId="77777777" w:rsidR="00E908A7" w:rsidRPr="008B7728" w:rsidRDefault="00E908A7" w:rsidP="00387F50">
            <w:pPr>
              <w:rPr>
                <w:ins w:id="888" w:author="Richard Haynes" w:date="2020-04-24T09:57:00Z"/>
                <w:color w:val="auto"/>
                <w:sz w:val="20"/>
                <w:szCs w:val="20"/>
              </w:rPr>
            </w:pPr>
            <w:ins w:id="889" w:author="Richard Haynes" w:date="2020-04-24T09:57:00Z">
              <w:r w:rsidRPr="008B7728">
                <w:rPr>
                  <w:color w:val="auto"/>
                  <w:sz w:val="20"/>
                  <w:szCs w:val="20"/>
                </w:rPr>
                <w:t>400 mg once daily</w:t>
              </w:r>
            </w:ins>
          </w:p>
        </w:tc>
      </w:tr>
      <w:tr w:rsidR="008B7728" w:rsidRPr="008B7728" w14:paraId="3B63A085" w14:textId="77777777" w:rsidTr="00387F50">
        <w:trPr>
          <w:trHeight w:val="567"/>
          <w:ins w:id="890" w:author="Richard Haynes" w:date="2020-04-24T09:57:00Z"/>
        </w:trPr>
        <w:tc>
          <w:tcPr>
            <w:tcW w:w="2835" w:type="dxa"/>
            <w:vMerge/>
            <w:tcBorders>
              <w:left w:val="nil"/>
              <w:bottom w:val="single" w:sz="18" w:space="0" w:color="auto"/>
            </w:tcBorders>
          </w:tcPr>
          <w:p w14:paraId="2EA8A075" w14:textId="77777777" w:rsidR="00E908A7" w:rsidRPr="008B7728" w:rsidRDefault="00E908A7" w:rsidP="00387F50">
            <w:pPr>
              <w:rPr>
                <w:ins w:id="891" w:author="Richard Haynes" w:date="2020-04-24T09:57:00Z"/>
                <w:color w:val="auto"/>
                <w:sz w:val="20"/>
                <w:szCs w:val="20"/>
              </w:rPr>
            </w:pPr>
          </w:p>
        </w:tc>
        <w:tc>
          <w:tcPr>
            <w:tcW w:w="1418" w:type="dxa"/>
            <w:vMerge/>
            <w:tcBorders>
              <w:bottom w:val="single" w:sz="18" w:space="0" w:color="auto"/>
            </w:tcBorders>
          </w:tcPr>
          <w:p w14:paraId="16206E0A" w14:textId="77777777" w:rsidR="00E908A7" w:rsidRPr="008B7728" w:rsidRDefault="00E908A7" w:rsidP="00387F50">
            <w:pPr>
              <w:rPr>
                <w:ins w:id="892" w:author="Richard Haynes" w:date="2020-04-24T09:57:00Z"/>
                <w:color w:val="auto"/>
                <w:sz w:val="20"/>
                <w:szCs w:val="20"/>
              </w:rPr>
            </w:pPr>
          </w:p>
        </w:tc>
        <w:tc>
          <w:tcPr>
            <w:tcW w:w="1134" w:type="dxa"/>
            <w:tcBorders>
              <w:bottom w:val="single" w:sz="18" w:space="0" w:color="auto"/>
            </w:tcBorders>
            <w:vAlign w:val="center"/>
          </w:tcPr>
          <w:p w14:paraId="752A3EAF" w14:textId="77777777" w:rsidR="00E908A7" w:rsidRPr="008B7728" w:rsidRDefault="00E908A7" w:rsidP="00387F50">
            <w:pPr>
              <w:rPr>
                <w:ins w:id="893" w:author="Richard Haynes" w:date="2020-04-24T09:57:00Z"/>
                <w:color w:val="auto"/>
                <w:sz w:val="20"/>
                <w:szCs w:val="20"/>
              </w:rPr>
            </w:pPr>
            <w:ins w:id="894" w:author="Richard Haynes" w:date="2020-04-24T09:57:00Z">
              <w:r w:rsidRPr="008B7728">
                <w:rPr>
                  <w:color w:val="auto"/>
                  <w:sz w:val="20"/>
                  <w:szCs w:val="20"/>
                </w:rPr>
                <w:t>≥ 46 kg</w:t>
              </w:r>
            </w:ins>
          </w:p>
        </w:tc>
        <w:tc>
          <w:tcPr>
            <w:tcW w:w="4394" w:type="dxa"/>
            <w:tcBorders>
              <w:bottom w:val="single" w:sz="18" w:space="0" w:color="auto"/>
              <w:right w:val="nil"/>
            </w:tcBorders>
            <w:vAlign w:val="center"/>
          </w:tcPr>
          <w:p w14:paraId="70B3C398" w14:textId="77777777" w:rsidR="00E908A7" w:rsidRPr="008B7728" w:rsidRDefault="00E908A7" w:rsidP="00387F50">
            <w:pPr>
              <w:rPr>
                <w:ins w:id="895" w:author="Richard Haynes" w:date="2020-04-24T09:57:00Z"/>
                <w:color w:val="auto"/>
                <w:sz w:val="20"/>
                <w:szCs w:val="20"/>
              </w:rPr>
            </w:pPr>
            <w:ins w:id="896" w:author="Richard Haynes" w:date="2020-04-24T09:57:00Z">
              <w:r w:rsidRPr="008B7728">
                <w:rPr>
                  <w:color w:val="auto"/>
                  <w:sz w:val="20"/>
                  <w:szCs w:val="20"/>
                </w:rPr>
                <w:t>500 mg once daily</w:t>
              </w:r>
            </w:ins>
          </w:p>
        </w:tc>
      </w:tr>
    </w:tbl>
    <w:p w14:paraId="094CD06A" w14:textId="77777777" w:rsidR="00E908A7" w:rsidRPr="008B7728" w:rsidRDefault="00E908A7" w:rsidP="00E908A7">
      <w:pPr>
        <w:rPr>
          <w:ins w:id="897" w:author="Richard Haynes" w:date="2020-04-24T09:58:00Z"/>
          <w:color w:val="auto"/>
          <w:sz w:val="20"/>
        </w:rPr>
      </w:pPr>
      <w:ins w:id="898" w:author="Richard Haynes" w:date="2020-04-24T09:58:00Z">
        <w:r w:rsidRPr="008B7728">
          <w:rPr>
            <w:b/>
            <w:color w:val="auto"/>
            <w:sz w:val="20"/>
            <w:vertAlign w:val="superscript"/>
          </w:rPr>
          <w:t xml:space="preserve"># </w:t>
        </w:r>
        <w:r w:rsidRPr="008B7728">
          <w:rPr>
            <w:color w:val="auto"/>
            <w:sz w:val="20"/>
          </w:rPr>
          <w:t>Weight to be rounded to the nearest kg unless dosage expressed as mg/kg or mL/kg.</w:t>
        </w:r>
      </w:ins>
    </w:p>
    <w:p w14:paraId="62E43172" w14:textId="77777777" w:rsidR="00E908A7" w:rsidRPr="008B7728" w:rsidRDefault="00E908A7" w:rsidP="00E908A7">
      <w:pPr>
        <w:rPr>
          <w:ins w:id="899" w:author="Richard Haynes" w:date="2020-04-24T09:58:00Z"/>
          <w:bCs w:val="0"/>
          <w:color w:val="auto"/>
          <w:sz w:val="20"/>
        </w:rPr>
      </w:pPr>
      <w:ins w:id="900" w:author="Richard Haynes" w:date="2020-04-24T09:58:00Z">
        <w:r w:rsidRPr="008B7728">
          <w:rPr>
            <w:b/>
            <w:color w:val="auto"/>
            <w:sz w:val="20"/>
          </w:rPr>
          <w:t>Note</w:t>
        </w:r>
        <w:r w:rsidRPr="008B7728">
          <w:rPr>
            <w:color w:val="auto"/>
            <w:sz w:val="20"/>
          </w:rPr>
          <w:t xml:space="preserve">: Hydroxychloroquine oral solution is not available as authorised medicinal product in the EU. The European Directorate for the Quality of Medicines and the European Paediatric Formulary (PaedF) Working Party have, in this exceptional situation, complied </w:t>
        </w:r>
        <w:r w:rsidRPr="008B7728">
          <w:fldChar w:fldCharType="begin"/>
        </w:r>
        <w:r w:rsidRPr="008B7728">
          <w:rPr>
            <w:color w:val="auto"/>
            <w:sz w:val="20"/>
          </w:rPr>
          <w:instrText xml:space="preserve"> HYPERLINK "https://www.edqm.eu/sites/default/files/medias/fichiers/PhEur/edqm_paedform_hydroxychloroquine_table.pdf" </w:instrText>
        </w:r>
        <w:r w:rsidRPr="008B7728">
          <w:fldChar w:fldCharType="separate"/>
        </w:r>
        <w:r w:rsidRPr="008B7728">
          <w:rPr>
            <w:rStyle w:val="Hyperlink"/>
            <w:color w:val="auto"/>
            <w:sz w:val="20"/>
          </w:rPr>
          <w:t>existing knowledge on paediatric formulations for hydroxychloroquine</w:t>
        </w:r>
        <w:r w:rsidRPr="008B7728">
          <w:rPr>
            <w:rStyle w:val="Hyperlink"/>
            <w:color w:val="auto"/>
            <w:sz w:val="20"/>
          </w:rPr>
          <w:fldChar w:fldCharType="end"/>
        </w:r>
        <w:r w:rsidRPr="008B7728">
          <w:rPr>
            <w:color w:val="auto"/>
            <w:sz w:val="20"/>
          </w:rPr>
          <w:t>. As noted in their document, hydroxychloroquine sulfate is a highly soluble drug and it is expected that manipulation of the formulation will have minimal impact on bioavailability. The extemporaneously preparations described in literature is generally prepared by crushing of tablets and mixing with an aqueous base. On these basis and the urgent public health need of this trial, we propose that hydroxychloroquine tablets to be crushed and dispersed in water to allow for aliquot dosing in children if required</w:t>
        </w:r>
        <w:r w:rsidRPr="008B7728">
          <w:rPr>
            <w:b/>
            <w:color w:val="auto"/>
            <w:sz w:val="20"/>
          </w:rPr>
          <w:t>.</w:t>
        </w:r>
      </w:ins>
    </w:p>
    <w:p w14:paraId="3303199E" w14:textId="77777777" w:rsidR="00016B10" w:rsidRPr="008B7728" w:rsidRDefault="00016B10">
      <w:pPr>
        <w:autoSpaceDE/>
        <w:autoSpaceDN/>
        <w:adjustRightInd/>
        <w:contextualSpacing w:val="0"/>
        <w:jc w:val="left"/>
        <w:rPr>
          <w:ins w:id="901" w:author="Richard Haynes" w:date="2020-04-24T12:00:00Z"/>
          <w:b/>
          <w:color w:val="auto"/>
        </w:rPr>
      </w:pPr>
      <w:ins w:id="902" w:author="Richard Haynes" w:date="2020-04-24T12:00:00Z">
        <w:r w:rsidRPr="008B7728">
          <w:rPr>
            <w:b/>
            <w:color w:val="auto"/>
          </w:rPr>
          <w:br w:type="page"/>
        </w:r>
      </w:ins>
    </w:p>
    <w:p w14:paraId="2A894CFE" w14:textId="47B62DAD" w:rsidR="00E908A7" w:rsidRPr="008B7728" w:rsidRDefault="00E908A7" w:rsidP="00E908A7">
      <w:pPr>
        <w:tabs>
          <w:tab w:val="left" w:pos="2662"/>
        </w:tabs>
        <w:rPr>
          <w:ins w:id="903" w:author="Richard Haynes" w:date="2020-04-24T09:59:00Z"/>
          <w:b/>
          <w:color w:val="auto"/>
        </w:rPr>
      </w:pPr>
      <w:ins w:id="904" w:author="Richard Haynes" w:date="2020-04-24T09:59:00Z">
        <w:r w:rsidRPr="008B7728">
          <w:rPr>
            <w:b/>
            <w:color w:val="auto"/>
          </w:rPr>
          <w:lastRenderedPageBreak/>
          <w:t xml:space="preserve">Second stage randomisation (Patients &lt; 1 year of age will </w:t>
        </w:r>
        <w:r w:rsidRPr="008B7728">
          <w:rPr>
            <w:b/>
            <w:color w:val="auto"/>
            <w:u w:val="single"/>
          </w:rPr>
          <w:t>NOT</w:t>
        </w:r>
        <w:r w:rsidRPr="008B7728">
          <w:rPr>
            <w:b/>
            <w:color w:val="auto"/>
          </w:rPr>
          <w:t xml:space="preserve"> be eligible)</w:t>
        </w:r>
      </w:ins>
    </w:p>
    <w:p w14:paraId="13BC4BD2" w14:textId="77777777" w:rsidR="00E908A7" w:rsidRPr="008B7728" w:rsidRDefault="00E908A7" w:rsidP="00E908A7">
      <w:pPr>
        <w:tabs>
          <w:tab w:val="left" w:pos="2662"/>
        </w:tabs>
        <w:rPr>
          <w:ins w:id="905" w:author="Richard Haynes" w:date="2020-04-24T09:59:00Z"/>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79812131" w14:textId="77777777" w:rsidTr="00387F50">
        <w:trPr>
          <w:trHeight w:val="454"/>
          <w:ins w:id="906" w:author="Richard Haynes" w:date="2020-04-24T09:59:00Z"/>
        </w:trPr>
        <w:tc>
          <w:tcPr>
            <w:tcW w:w="2977" w:type="dxa"/>
            <w:tcBorders>
              <w:top w:val="single" w:sz="18" w:space="0" w:color="auto"/>
              <w:left w:val="nil"/>
              <w:bottom w:val="single" w:sz="18" w:space="0" w:color="auto"/>
            </w:tcBorders>
          </w:tcPr>
          <w:p w14:paraId="705B68AA" w14:textId="77777777" w:rsidR="00E908A7" w:rsidRPr="008B7728" w:rsidRDefault="00E908A7" w:rsidP="00387F50">
            <w:pPr>
              <w:rPr>
                <w:ins w:id="907" w:author="Richard Haynes" w:date="2020-04-24T09:59:00Z"/>
                <w:b/>
                <w:color w:val="auto"/>
                <w:sz w:val="20"/>
                <w:szCs w:val="20"/>
              </w:rPr>
            </w:pPr>
            <w:ins w:id="908" w:author="Richard Haynes" w:date="2020-04-24T09:59:00Z">
              <w:r w:rsidRPr="008B7728">
                <w:rPr>
                  <w:b/>
                  <w:color w:val="auto"/>
                  <w:sz w:val="20"/>
                  <w:szCs w:val="20"/>
                </w:rPr>
                <w:t>Arm</w:t>
              </w:r>
            </w:ins>
          </w:p>
        </w:tc>
        <w:tc>
          <w:tcPr>
            <w:tcW w:w="1413" w:type="dxa"/>
            <w:tcBorders>
              <w:top w:val="single" w:sz="18" w:space="0" w:color="auto"/>
              <w:bottom w:val="single" w:sz="18" w:space="0" w:color="auto"/>
            </w:tcBorders>
          </w:tcPr>
          <w:p w14:paraId="7DCB2B07" w14:textId="77777777" w:rsidR="00E908A7" w:rsidRPr="008B7728" w:rsidRDefault="00E908A7" w:rsidP="00387F50">
            <w:pPr>
              <w:rPr>
                <w:ins w:id="909" w:author="Richard Haynes" w:date="2020-04-24T09:59:00Z"/>
                <w:b/>
                <w:color w:val="auto"/>
                <w:sz w:val="20"/>
                <w:szCs w:val="20"/>
              </w:rPr>
            </w:pPr>
            <w:ins w:id="910" w:author="Richard Haynes" w:date="2020-04-24T09:59:00Z">
              <w:r w:rsidRPr="008B7728">
                <w:rPr>
                  <w:b/>
                  <w:color w:val="auto"/>
                  <w:sz w:val="20"/>
                  <w:szCs w:val="20"/>
                </w:rPr>
                <w:t>Route</w:t>
              </w:r>
            </w:ins>
          </w:p>
        </w:tc>
        <w:tc>
          <w:tcPr>
            <w:tcW w:w="1134" w:type="dxa"/>
            <w:tcBorders>
              <w:top w:val="single" w:sz="18" w:space="0" w:color="auto"/>
              <w:bottom w:val="single" w:sz="18" w:space="0" w:color="auto"/>
            </w:tcBorders>
          </w:tcPr>
          <w:p w14:paraId="763EB3AF" w14:textId="77777777" w:rsidR="00E908A7" w:rsidRPr="008B7728" w:rsidRDefault="00E908A7" w:rsidP="00387F50">
            <w:pPr>
              <w:rPr>
                <w:ins w:id="911" w:author="Richard Haynes" w:date="2020-04-24T09:59:00Z"/>
                <w:b/>
                <w:color w:val="auto"/>
                <w:sz w:val="20"/>
                <w:szCs w:val="20"/>
              </w:rPr>
            </w:pPr>
            <w:ins w:id="912" w:author="Richard Haynes" w:date="2020-04-24T09:59:00Z">
              <w:r w:rsidRPr="008B7728">
                <w:rPr>
                  <w:b/>
                  <w:color w:val="auto"/>
                  <w:sz w:val="20"/>
                  <w:szCs w:val="20"/>
                </w:rPr>
                <w:t>Weight</w:t>
              </w:r>
            </w:ins>
          </w:p>
        </w:tc>
        <w:tc>
          <w:tcPr>
            <w:tcW w:w="4115" w:type="dxa"/>
            <w:tcBorders>
              <w:top w:val="single" w:sz="18" w:space="0" w:color="auto"/>
              <w:bottom w:val="single" w:sz="18" w:space="0" w:color="auto"/>
              <w:right w:val="nil"/>
            </w:tcBorders>
          </w:tcPr>
          <w:p w14:paraId="5E80426C" w14:textId="77777777" w:rsidR="00E908A7" w:rsidRPr="008B7728" w:rsidRDefault="00E908A7" w:rsidP="00387F50">
            <w:pPr>
              <w:rPr>
                <w:ins w:id="913" w:author="Richard Haynes" w:date="2020-04-24T09:59:00Z"/>
                <w:b/>
                <w:color w:val="auto"/>
                <w:sz w:val="20"/>
                <w:szCs w:val="20"/>
              </w:rPr>
            </w:pPr>
            <w:ins w:id="914" w:author="Richard Haynes" w:date="2020-04-24T09:59:00Z">
              <w:r w:rsidRPr="008B7728">
                <w:rPr>
                  <w:b/>
                  <w:color w:val="auto"/>
                  <w:sz w:val="20"/>
                  <w:szCs w:val="20"/>
                </w:rPr>
                <w:t>Dose</w:t>
              </w:r>
            </w:ins>
          </w:p>
        </w:tc>
      </w:tr>
      <w:tr w:rsidR="008B7728" w:rsidRPr="008B7728" w14:paraId="328CD1FC" w14:textId="77777777" w:rsidTr="00387F50">
        <w:trPr>
          <w:trHeight w:val="397"/>
          <w:ins w:id="915" w:author="Richard Haynes" w:date="2020-04-24T09:59:00Z"/>
        </w:trPr>
        <w:tc>
          <w:tcPr>
            <w:tcW w:w="2977" w:type="dxa"/>
            <w:tcBorders>
              <w:top w:val="single" w:sz="18" w:space="0" w:color="auto"/>
              <w:left w:val="nil"/>
              <w:bottom w:val="single" w:sz="18" w:space="0" w:color="auto"/>
            </w:tcBorders>
            <w:vAlign w:val="center"/>
          </w:tcPr>
          <w:p w14:paraId="69E34D95" w14:textId="77777777" w:rsidR="00E908A7" w:rsidRPr="008B7728" w:rsidRDefault="00E908A7" w:rsidP="00387F50">
            <w:pPr>
              <w:rPr>
                <w:ins w:id="916" w:author="Richard Haynes" w:date="2020-04-24T09:59:00Z"/>
                <w:b/>
                <w:color w:val="auto"/>
                <w:sz w:val="20"/>
                <w:szCs w:val="20"/>
              </w:rPr>
            </w:pPr>
            <w:ins w:id="917" w:author="Richard Haynes" w:date="2020-04-24T09:59:00Z">
              <w:r w:rsidRPr="008B7728">
                <w:rPr>
                  <w:b/>
                  <w:color w:val="auto"/>
                  <w:sz w:val="20"/>
                  <w:szCs w:val="20"/>
                </w:rPr>
                <w:t>No additional treatment</w:t>
              </w:r>
            </w:ins>
          </w:p>
        </w:tc>
        <w:tc>
          <w:tcPr>
            <w:tcW w:w="1413" w:type="dxa"/>
            <w:tcBorders>
              <w:top w:val="single" w:sz="18" w:space="0" w:color="auto"/>
              <w:bottom w:val="single" w:sz="18" w:space="0" w:color="auto"/>
            </w:tcBorders>
            <w:vAlign w:val="center"/>
          </w:tcPr>
          <w:p w14:paraId="502445D6" w14:textId="77777777" w:rsidR="00E908A7" w:rsidRPr="008B7728" w:rsidRDefault="00E908A7" w:rsidP="00387F50">
            <w:pPr>
              <w:rPr>
                <w:ins w:id="918" w:author="Richard Haynes" w:date="2020-04-24T09:59:00Z"/>
                <w:color w:val="auto"/>
                <w:sz w:val="20"/>
                <w:szCs w:val="20"/>
              </w:rPr>
            </w:pPr>
            <w:ins w:id="919" w:author="Richard Haynes" w:date="2020-04-24T09:59:00Z">
              <w:r w:rsidRPr="008B7728">
                <w:rPr>
                  <w:color w:val="auto"/>
                  <w:sz w:val="20"/>
                  <w:szCs w:val="20"/>
                </w:rPr>
                <w:t>-</w:t>
              </w:r>
            </w:ins>
          </w:p>
        </w:tc>
        <w:tc>
          <w:tcPr>
            <w:tcW w:w="1134" w:type="dxa"/>
            <w:tcBorders>
              <w:top w:val="single" w:sz="18" w:space="0" w:color="auto"/>
              <w:bottom w:val="single" w:sz="18" w:space="0" w:color="auto"/>
            </w:tcBorders>
            <w:vAlign w:val="center"/>
          </w:tcPr>
          <w:p w14:paraId="1A98147C" w14:textId="77777777" w:rsidR="00E908A7" w:rsidRPr="008B7728" w:rsidRDefault="00E908A7" w:rsidP="00387F50">
            <w:pPr>
              <w:rPr>
                <w:ins w:id="920" w:author="Richard Haynes" w:date="2020-04-24T09:59:00Z"/>
                <w:color w:val="auto"/>
                <w:sz w:val="20"/>
                <w:szCs w:val="20"/>
              </w:rPr>
            </w:pPr>
            <w:ins w:id="921" w:author="Richard Haynes" w:date="2020-04-24T09:59:00Z">
              <w:r w:rsidRPr="008B7728">
                <w:rPr>
                  <w:color w:val="auto"/>
                  <w:sz w:val="20"/>
                  <w:szCs w:val="20"/>
                </w:rPr>
                <w:t>-</w:t>
              </w:r>
            </w:ins>
          </w:p>
        </w:tc>
        <w:tc>
          <w:tcPr>
            <w:tcW w:w="4115" w:type="dxa"/>
            <w:tcBorders>
              <w:top w:val="single" w:sz="18" w:space="0" w:color="auto"/>
              <w:bottom w:val="single" w:sz="18" w:space="0" w:color="auto"/>
              <w:right w:val="nil"/>
            </w:tcBorders>
            <w:vAlign w:val="center"/>
          </w:tcPr>
          <w:p w14:paraId="5756A88B" w14:textId="77777777" w:rsidR="00E908A7" w:rsidRPr="008B7728" w:rsidRDefault="00E908A7" w:rsidP="00387F50">
            <w:pPr>
              <w:rPr>
                <w:ins w:id="922" w:author="Richard Haynes" w:date="2020-04-24T09:59:00Z"/>
                <w:color w:val="auto"/>
                <w:sz w:val="20"/>
                <w:szCs w:val="20"/>
              </w:rPr>
            </w:pPr>
            <w:ins w:id="923" w:author="Richard Haynes" w:date="2020-04-24T09:59:00Z">
              <w:r w:rsidRPr="008B7728">
                <w:rPr>
                  <w:color w:val="auto"/>
                  <w:sz w:val="20"/>
                  <w:szCs w:val="20"/>
                </w:rPr>
                <w:t>-</w:t>
              </w:r>
            </w:ins>
          </w:p>
        </w:tc>
      </w:tr>
      <w:tr w:rsidR="008B7728" w:rsidRPr="008B7728" w14:paraId="16283412" w14:textId="77777777" w:rsidTr="00387F50">
        <w:trPr>
          <w:trHeight w:val="567"/>
          <w:ins w:id="924" w:author="Richard Haynes" w:date="2020-04-24T09:59:00Z"/>
        </w:trPr>
        <w:tc>
          <w:tcPr>
            <w:tcW w:w="2977" w:type="dxa"/>
            <w:vMerge w:val="restart"/>
            <w:tcBorders>
              <w:top w:val="single" w:sz="18" w:space="0" w:color="auto"/>
              <w:left w:val="nil"/>
            </w:tcBorders>
          </w:tcPr>
          <w:p w14:paraId="5F608331" w14:textId="77777777" w:rsidR="00E908A7" w:rsidRPr="008B7728" w:rsidRDefault="00E908A7" w:rsidP="00387F50">
            <w:pPr>
              <w:rPr>
                <w:ins w:id="925" w:author="Richard Haynes" w:date="2020-04-24T09:59:00Z"/>
                <w:b/>
                <w:bCs w:val="0"/>
                <w:color w:val="auto"/>
                <w:sz w:val="20"/>
                <w:szCs w:val="20"/>
              </w:rPr>
            </w:pPr>
            <w:ins w:id="926" w:author="Richard Haynes" w:date="2020-04-24T09:59:00Z">
              <w:r w:rsidRPr="008B7728">
                <w:rPr>
                  <w:b/>
                  <w:color w:val="auto"/>
                  <w:sz w:val="20"/>
                  <w:szCs w:val="20"/>
                </w:rPr>
                <w:t>Tocilizumab</w:t>
              </w:r>
            </w:ins>
          </w:p>
        </w:tc>
        <w:tc>
          <w:tcPr>
            <w:tcW w:w="1413" w:type="dxa"/>
            <w:vMerge w:val="restart"/>
            <w:tcBorders>
              <w:top w:val="single" w:sz="18" w:space="0" w:color="auto"/>
            </w:tcBorders>
          </w:tcPr>
          <w:p w14:paraId="1495D60E" w14:textId="77777777" w:rsidR="00E908A7" w:rsidRPr="008B7728" w:rsidRDefault="00E908A7" w:rsidP="00387F50">
            <w:pPr>
              <w:rPr>
                <w:ins w:id="927" w:author="Richard Haynes" w:date="2020-04-24T09:59:00Z"/>
                <w:color w:val="auto"/>
                <w:sz w:val="20"/>
                <w:szCs w:val="20"/>
              </w:rPr>
            </w:pPr>
            <w:ins w:id="928" w:author="Richard Haynes" w:date="2020-04-24T09:59:00Z">
              <w:r w:rsidRPr="008B7728">
                <w:rPr>
                  <w:color w:val="auto"/>
                  <w:sz w:val="20"/>
                  <w:szCs w:val="20"/>
                </w:rPr>
                <w:t>Intravenous</w:t>
              </w:r>
            </w:ins>
          </w:p>
        </w:tc>
        <w:tc>
          <w:tcPr>
            <w:tcW w:w="5249" w:type="dxa"/>
            <w:gridSpan w:val="2"/>
            <w:tcBorders>
              <w:top w:val="single" w:sz="18" w:space="0" w:color="auto"/>
              <w:bottom w:val="single" w:sz="4" w:space="0" w:color="auto"/>
              <w:right w:val="nil"/>
            </w:tcBorders>
            <w:vAlign w:val="center"/>
          </w:tcPr>
          <w:p w14:paraId="5341961A" w14:textId="77777777" w:rsidR="00E908A7" w:rsidRPr="008B7728" w:rsidRDefault="00E908A7" w:rsidP="00387F50">
            <w:pPr>
              <w:rPr>
                <w:ins w:id="929" w:author="Richard Haynes" w:date="2020-04-24T09:59:00Z"/>
                <w:color w:val="auto"/>
                <w:sz w:val="20"/>
                <w:szCs w:val="20"/>
              </w:rPr>
            </w:pPr>
            <w:ins w:id="930" w:author="Richard Haynes" w:date="2020-04-24T09:59:00Z">
              <w:r w:rsidRPr="008B7728">
                <w:rPr>
                  <w:color w:val="auto"/>
                  <w:sz w:val="20"/>
                  <w:szCs w:val="20"/>
                </w:rPr>
                <w:t>Infants &lt; 1 year excluded</w:t>
              </w:r>
            </w:ins>
          </w:p>
        </w:tc>
      </w:tr>
      <w:tr w:rsidR="008B7728" w:rsidRPr="008B7728" w14:paraId="67810160" w14:textId="77777777" w:rsidTr="00387F50">
        <w:trPr>
          <w:trHeight w:val="1587"/>
          <w:ins w:id="931" w:author="Richard Haynes" w:date="2020-04-24T09:59:00Z"/>
        </w:trPr>
        <w:tc>
          <w:tcPr>
            <w:tcW w:w="2977" w:type="dxa"/>
            <w:vMerge/>
            <w:tcBorders>
              <w:left w:val="nil"/>
            </w:tcBorders>
          </w:tcPr>
          <w:p w14:paraId="1F625B1A" w14:textId="77777777" w:rsidR="00E908A7" w:rsidRPr="008B7728" w:rsidRDefault="00E908A7" w:rsidP="00387F50">
            <w:pPr>
              <w:rPr>
                <w:ins w:id="932" w:author="Richard Haynes" w:date="2020-04-24T09:59:00Z"/>
                <w:color w:val="auto"/>
                <w:sz w:val="20"/>
                <w:szCs w:val="20"/>
              </w:rPr>
            </w:pPr>
          </w:p>
        </w:tc>
        <w:tc>
          <w:tcPr>
            <w:tcW w:w="1413" w:type="dxa"/>
            <w:vMerge/>
          </w:tcPr>
          <w:p w14:paraId="1B4DAFA4" w14:textId="77777777" w:rsidR="00E908A7" w:rsidRPr="008B7728" w:rsidRDefault="00E908A7" w:rsidP="00387F50">
            <w:pPr>
              <w:rPr>
                <w:ins w:id="933" w:author="Richard Haynes" w:date="2020-04-24T09:59:00Z"/>
                <w:color w:val="auto"/>
                <w:sz w:val="20"/>
                <w:szCs w:val="20"/>
              </w:rPr>
            </w:pPr>
          </w:p>
        </w:tc>
        <w:tc>
          <w:tcPr>
            <w:tcW w:w="1134" w:type="dxa"/>
            <w:tcBorders>
              <w:top w:val="single" w:sz="4" w:space="0" w:color="auto"/>
              <w:bottom w:val="single" w:sz="4" w:space="0" w:color="auto"/>
            </w:tcBorders>
          </w:tcPr>
          <w:p w14:paraId="0E57ED17" w14:textId="77777777" w:rsidR="00E908A7" w:rsidRPr="008B7728" w:rsidRDefault="00E908A7" w:rsidP="00387F50">
            <w:pPr>
              <w:rPr>
                <w:ins w:id="934" w:author="Richard Haynes" w:date="2020-04-24T09:59:00Z"/>
                <w:color w:val="auto"/>
                <w:sz w:val="20"/>
                <w:szCs w:val="20"/>
              </w:rPr>
            </w:pPr>
            <w:ins w:id="935" w:author="Richard Haynes" w:date="2020-04-24T09:59:00Z">
              <w:r w:rsidRPr="008B7728">
                <w:rPr>
                  <w:color w:val="auto"/>
                  <w:sz w:val="20"/>
                  <w:szCs w:val="20"/>
                </w:rPr>
                <w:t>&lt; 30 kg</w:t>
              </w:r>
            </w:ins>
          </w:p>
        </w:tc>
        <w:tc>
          <w:tcPr>
            <w:tcW w:w="4115" w:type="dxa"/>
            <w:tcBorders>
              <w:top w:val="single" w:sz="4" w:space="0" w:color="auto"/>
              <w:bottom w:val="single" w:sz="4" w:space="0" w:color="auto"/>
              <w:right w:val="nil"/>
            </w:tcBorders>
          </w:tcPr>
          <w:p w14:paraId="5E2F3BE8" w14:textId="77777777" w:rsidR="00E908A7" w:rsidRPr="008B7728" w:rsidRDefault="00E908A7" w:rsidP="00387F50">
            <w:pPr>
              <w:rPr>
                <w:ins w:id="936" w:author="Richard Haynes" w:date="2020-04-24T09:59:00Z"/>
                <w:color w:val="auto"/>
                <w:sz w:val="20"/>
                <w:szCs w:val="20"/>
              </w:rPr>
            </w:pPr>
            <w:ins w:id="937" w:author="Richard Haynes" w:date="2020-04-24T09:59:00Z">
              <w:r w:rsidRPr="008B7728">
                <w:rPr>
                  <w:color w:val="auto"/>
                  <w:sz w:val="20"/>
                  <w:szCs w:val="20"/>
                </w:rPr>
                <w:t>12 mg/kg</w:t>
              </w:r>
            </w:ins>
          </w:p>
          <w:p w14:paraId="551A2818" w14:textId="77777777" w:rsidR="00E908A7" w:rsidRPr="008B7728" w:rsidRDefault="00E908A7" w:rsidP="00387F50">
            <w:pPr>
              <w:rPr>
                <w:ins w:id="938" w:author="Richard Haynes" w:date="2020-04-24T09:59:00Z"/>
                <w:color w:val="auto"/>
                <w:sz w:val="20"/>
                <w:szCs w:val="20"/>
              </w:rPr>
            </w:pPr>
            <w:ins w:id="939" w:author="Richard Haynes" w:date="2020-04-24T09:59:00Z">
              <w:r w:rsidRPr="008B7728">
                <w:rPr>
                  <w:color w:val="auto"/>
                  <w:sz w:val="20"/>
                  <w:szCs w:val="20"/>
                </w:rPr>
                <w:t xml:space="preserve">A second dose may be given </w:t>
              </w:r>
              <w:r w:rsidRPr="008B7728">
                <w:rPr>
                  <w:rFonts w:cstheme="minorHAnsi"/>
                  <w:color w:val="auto"/>
                  <w:sz w:val="20"/>
                  <w:szCs w:val="20"/>
                </w:rPr>
                <w:t xml:space="preserve">≥12 and </w:t>
              </w:r>
              <w:r w:rsidRPr="008B7728">
                <w:rPr>
                  <w:color w:val="auto"/>
                  <w:sz w:val="20"/>
                  <w:szCs w:val="20"/>
                </w:rPr>
                <w:sym w:font="Symbol" w:char="F0A3"/>
              </w:r>
              <w:r w:rsidRPr="008B7728">
                <w:rPr>
                  <w:color w:val="auto"/>
                  <w:sz w:val="20"/>
                  <w:szCs w:val="20"/>
                </w:rPr>
                <w:t xml:space="preserve">24 hours later if, in the opinion of the attending clinicians, the patient’s condition has not improved. </w:t>
              </w:r>
            </w:ins>
          </w:p>
        </w:tc>
      </w:tr>
      <w:tr w:rsidR="008B7728" w:rsidRPr="008B7728" w14:paraId="73AAFE43" w14:textId="77777777" w:rsidTr="00387F50">
        <w:trPr>
          <w:trHeight w:val="1587"/>
          <w:ins w:id="940" w:author="Richard Haynes" w:date="2020-04-24T09:59:00Z"/>
        </w:trPr>
        <w:tc>
          <w:tcPr>
            <w:tcW w:w="2977" w:type="dxa"/>
            <w:vMerge/>
            <w:tcBorders>
              <w:left w:val="nil"/>
              <w:bottom w:val="single" w:sz="18" w:space="0" w:color="auto"/>
            </w:tcBorders>
          </w:tcPr>
          <w:p w14:paraId="5B1EA5DA" w14:textId="77777777" w:rsidR="00E908A7" w:rsidRPr="008B7728" w:rsidRDefault="00E908A7" w:rsidP="00387F50">
            <w:pPr>
              <w:rPr>
                <w:ins w:id="941" w:author="Richard Haynes" w:date="2020-04-24T09:59:00Z"/>
                <w:color w:val="auto"/>
                <w:sz w:val="20"/>
                <w:szCs w:val="20"/>
              </w:rPr>
            </w:pPr>
          </w:p>
        </w:tc>
        <w:tc>
          <w:tcPr>
            <w:tcW w:w="1413" w:type="dxa"/>
            <w:vMerge/>
            <w:tcBorders>
              <w:bottom w:val="single" w:sz="18" w:space="0" w:color="auto"/>
            </w:tcBorders>
          </w:tcPr>
          <w:p w14:paraId="41CD7E34" w14:textId="77777777" w:rsidR="00E908A7" w:rsidRPr="008B7728" w:rsidRDefault="00E908A7" w:rsidP="00387F50">
            <w:pPr>
              <w:rPr>
                <w:ins w:id="942" w:author="Richard Haynes" w:date="2020-04-24T09:59:00Z"/>
                <w:color w:val="auto"/>
                <w:sz w:val="20"/>
                <w:szCs w:val="20"/>
              </w:rPr>
            </w:pPr>
          </w:p>
        </w:tc>
        <w:tc>
          <w:tcPr>
            <w:tcW w:w="1134" w:type="dxa"/>
            <w:tcBorders>
              <w:top w:val="single" w:sz="4" w:space="0" w:color="auto"/>
              <w:bottom w:val="single" w:sz="18" w:space="0" w:color="auto"/>
            </w:tcBorders>
          </w:tcPr>
          <w:p w14:paraId="036F5AD9" w14:textId="77777777" w:rsidR="00E908A7" w:rsidRPr="008B7728" w:rsidRDefault="00E908A7" w:rsidP="00387F50">
            <w:pPr>
              <w:rPr>
                <w:ins w:id="943" w:author="Richard Haynes" w:date="2020-04-24T09:59:00Z"/>
                <w:color w:val="auto"/>
                <w:sz w:val="20"/>
                <w:szCs w:val="20"/>
              </w:rPr>
            </w:pPr>
            <w:ins w:id="944" w:author="Richard Haynes" w:date="2020-04-24T09:59:00Z">
              <w:r w:rsidRPr="008B7728">
                <w:rPr>
                  <w:rFonts w:cstheme="minorHAnsi"/>
                  <w:color w:val="auto"/>
                  <w:sz w:val="20"/>
                  <w:szCs w:val="20"/>
                </w:rPr>
                <w:t xml:space="preserve">≥ </w:t>
              </w:r>
              <w:r w:rsidRPr="008B7728">
                <w:rPr>
                  <w:color w:val="auto"/>
                  <w:sz w:val="20"/>
                  <w:szCs w:val="20"/>
                </w:rPr>
                <w:t>30 kg</w:t>
              </w:r>
            </w:ins>
          </w:p>
        </w:tc>
        <w:tc>
          <w:tcPr>
            <w:tcW w:w="4115" w:type="dxa"/>
            <w:tcBorders>
              <w:top w:val="single" w:sz="4" w:space="0" w:color="auto"/>
              <w:bottom w:val="single" w:sz="18" w:space="0" w:color="auto"/>
              <w:right w:val="nil"/>
            </w:tcBorders>
          </w:tcPr>
          <w:p w14:paraId="61FCF505" w14:textId="77777777" w:rsidR="00E908A7" w:rsidRPr="008B7728" w:rsidRDefault="00E908A7" w:rsidP="00387F50">
            <w:pPr>
              <w:rPr>
                <w:ins w:id="945" w:author="Richard Haynes" w:date="2020-04-24T09:59:00Z"/>
                <w:color w:val="auto"/>
                <w:sz w:val="20"/>
                <w:szCs w:val="20"/>
              </w:rPr>
            </w:pPr>
            <w:ins w:id="946" w:author="Richard Haynes" w:date="2020-04-24T09:59:00Z">
              <w:r w:rsidRPr="008B7728">
                <w:rPr>
                  <w:color w:val="auto"/>
                  <w:sz w:val="20"/>
                  <w:szCs w:val="20"/>
                </w:rPr>
                <w:t>8 mg/kg (max 800 mg)</w:t>
              </w:r>
            </w:ins>
          </w:p>
          <w:p w14:paraId="4050B7E1" w14:textId="77777777" w:rsidR="00E908A7" w:rsidRPr="008B7728" w:rsidRDefault="00E908A7" w:rsidP="00387F50">
            <w:pPr>
              <w:rPr>
                <w:ins w:id="947" w:author="Richard Haynes" w:date="2020-04-24T09:59:00Z"/>
                <w:color w:val="auto"/>
                <w:sz w:val="20"/>
                <w:szCs w:val="20"/>
              </w:rPr>
            </w:pPr>
            <w:ins w:id="948" w:author="Richard Haynes" w:date="2020-04-24T09:59:00Z">
              <w:r w:rsidRPr="008B7728">
                <w:rPr>
                  <w:color w:val="auto"/>
                  <w:sz w:val="20"/>
                  <w:szCs w:val="20"/>
                </w:rPr>
                <w:t xml:space="preserve">A second dose may be given </w:t>
              </w:r>
              <w:r w:rsidRPr="008B7728">
                <w:rPr>
                  <w:rFonts w:cstheme="minorHAnsi"/>
                  <w:color w:val="auto"/>
                  <w:sz w:val="20"/>
                  <w:szCs w:val="20"/>
                </w:rPr>
                <w:t xml:space="preserve">≥12 and </w:t>
              </w:r>
              <w:r w:rsidRPr="008B7728">
                <w:rPr>
                  <w:color w:val="auto"/>
                  <w:sz w:val="20"/>
                  <w:szCs w:val="20"/>
                </w:rPr>
                <w:sym w:font="Symbol" w:char="F0A3"/>
              </w:r>
              <w:r w:rsidRPr="008B7728">
                <w:rPr>
                  <w:color w:val="auto"/>
                  <w:sz w:val="20"/>
                  <w:szCs w:val="20"/>
                </w:rPr>
                <w:t>24 hours later if, in the opinion of the attending clinicians, the patient’s condition has not improved.</w:t>
              </w:r>
            </w:ins>
          </w:p>
        </w:tc>
      </w:tr>
    </w:tbl>
    <w:p w14:paraId="01E95425" w14:textId="77777777" w:rsidR="00E908A7" w:rsidRPr="008B7728" w:rsidRDefault="00E908A7" w:rsidP="00E908A7">
      <w:pPr>
        <w:rPr>
          <w:ins w:id="949" w:author="Richard Haynes" w:date="2020-04-24T09:59:00Z"/>
          <w:color w:val="auto"/>
        </w:rPr>
      </w:pPr>
    </w:p>
    <w:p w14:paraId="19332936" w14:textId="226B53CB" w:rsidR="00E908A7" w:rsidRDefault="00E908A7">
      <w:pPr>
        <w:autoSpaceDE/>
        <w:autoSpaceDN/>
        <w:adjustRightInd/>
        <w:contextualSpacing w:val="0"/>
        <w:jc w:val="left"/>
        <w:rPr>
          <w:ins w:id="950" w:author="Richard Haynes" w:date="2020-04-24T09:58:00Z"/>
          <w:b/>
          <w:bCs w:val="0"/>
          <w:lang w:val="en-US"/>
        </w:rPr>
      </w:pPr>
      <w:ins w:id="951" w:author="Richard Haynes" w:date="2020-04-24T09:58:00Z">
        <w:r w:rsidRPr="008B7728">
          <w:rPr>
            <w:color w:val="auto"/>
          </w:rPr>
          <w:br w:type="page"/>
        </w:r>
      </w:ins>
    </w:p>
    <w:p w14:paraId="3B33DDC2" w14:textId="7EC2FB64" w:rsidR="004B65DD" w:rsidRPr="00734153" w:rsidRDefault="004B65DD" w:rsidP="00E0475A">
      <w:pPr>
        <w:pStyle w:val="Heading2"/>
      </w:pPr>
      <w:r w:rsidRPr="00734153">
        <w:lastRenderedPageBreak/>
        <w:t xml:space="preserve">Appendix </w:t>
      </w:r>
      <w:del w:id="952" w:author="Richard Haynes" w:date="2020-04-18T10:40:00Z">
        <w:r w:rsidR="004D7874" w:rsidDel="00DB6908">
          <w:delText>3</w:delText>
        </w:r>
      </w:del>
      <w:ins w:id="953" w:author="Richard Haynes" w:date="2020-04-18T10:40:00Z">
        <w:r w:rsidR="00DB6908">
          <w:t>4</w:t>
        </w:r>
      </w:ins>
      <w:r w:rsidRPr="00734153">
        <w:t>: Organisational Structure and Responsibilities</w:t>
      </w:r>
      <w:bookmarkEnd w:id="576"/>
      <w:bookmarkEnd w:id="577"/>
      <w:bookmarkEnd w:id="578"/>
      <w:bookmarkEnd w:id="581"/>
      <w:bookmarkEnd w:id="748"/>
      <w:r w:rsidR="00C43BB8" w:rsidRPr="00734153">
        <w:t xml:space="preserve"> </w:t>
      </w:r>
    </w:p>
    <w:p w14:paraId="4FCF2AD3" w14:textId="77777777" w:rsidR="000B1CFA" w:rsidRPr="00734153" w:rsidRDefault="000B1CFA" w:rsidP="00F123A0"/>
    <w:p w14:paraId="59AAC834" w14:textId="77777777" w:rsidR="004B65DD" w:rsidRPr="00C752CE" w:rsidRDefault="00096813" w:rsidP="00F123A0">
      <w:pPr>
        <w:rPr>
          <w:b/>
        </w:rPr>
      </w:pPr>
      <w:r w:rsidRPr="00C752CE">
        <w:rPr>
          <w:b/>
        </w:rPr>
        <w:t>Chief Investigator</w:t>
      </w:r>
    </w:p>
    <w:p w14:paraId="07CF4DC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6E7B1CC" w14:textId="77777777" w:rsidR="007804BA" w:rsidRPr="00734153" w:rsidRDefault="007804BA" w:rsidP="00F123A0"/>
    <w:p w14:paraId="719CA52A" w14:textId="77777777" w:rsidR="004B65DD" w:rsidRPr="00734153" w:rsidRDefault="004B65DD" w:rsidP="00F123A0">
      <w:pPr>
        <w:pStyle w:val="ListParagraph"/>
        <w:numPr>
          <w:ilvl w:val="0"/>
          <w:numId w:val="6"/>
        </w:numPr>
      </w:pPr>
      <w:r w:rsidRPr="00734153">
        <w:t xml:space="preserve">Design and conduct of the Study </w:t>
      </w:r>
      <w:r w:rsidR="00FF72FD" w:rsidRPr="00734153">
        <w:t>in collaboration with the Steering Committee</w:t>
      </w:r>
      <w:r w:rsidR="00941714" w:rsidRPr="00734153">
        <w:t>;</w:t>
      </w:r>
    </w:p>
    <w:p w14:paraId="21793618" w14:textId="77777777" w:rsidR="004B65DD" w:rsidRPr="00734153" w:rsidRDefault="004B65DD" w:rsidP="00F123A0">
      <w:pPr>
        <w:pStyle w:val="ListParagraph"/>
        <w:numPr>
          <w:ilvl w:val="0"/>
          <w:numId w:val="6"/>
        </w:numPr>
      </w:pPr>
      <w:r w:rsidRPr="00734153">
        <w:t>Preparation of the Protocol and subsequent revisions</w:t>
      </w:r>
      <w:r w:rsidR="00941714" w:rsidRPr="00734153">
        <w:t>;</w:t>
      </w:r>
    </w:p>
    <w:p w14:paraId="563FCC73" w14:textId="77777777" w:rsidR="005539EF" w:rsidRPr="00734153" w:rsidRDefault="005539EF" w:rsidP="00F123A0"/>
    <w:p w14:paraId="68934326" w14:textId="77777777" w:rsidR="004B65DD" w:rsidRPr="00C752CE" w:rsidRDefault="004B65DD" w:rsidP="00F123A0">
      <w:pPr>
        <w:rPr>
          <w:b/>
        </w:rPr>
      </w:pPr>
      <w:r w:rsidRPr="00C752CE">
        <w:rPr>
          <w:b/>
        </w:rPr>
        <w:t>Steering Committee</w:t>
      </w:r>
    </w:p>
    <w:p w14:paraId="7483EDCE" w14:textId="0ED7C1D3" w:rsidR="004B65DD" w:rsidRPr="00734153" w:rsidRDefault="004B65DD" w:rsidP="00F123A0">
      <w:r w:rsidRPr="00734153">
        <w:t xml:space="preserve">The 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887AD1">
        <w:t>9.4</w:t>
      </w:r>
      <w:r w:rsidR="00282473">
        <w:fldChar w:fldCharType="end"/>
      </w:r>
      <w:r w:rsidR="00282473">
        <w:t xml:space="preserve"> </w:t>
      </w:r>
      <w:r w:rsidR="006B76A1" w:rsidRPr="00734153">
        <w:t xml:space="preserve">for list of members) </w:t>
      </w:r>
      <w:r w:rsidRPr="00734153">
        <w:t>is responsible for:</w:t>
      </w:r>
    </w:p>
    <w:p w14:paraId="0446F259" w14:textId="77777777" w:rsidR="007804BA" w:rsidRPr="00734153" w:rsidRDefault="007804BA" w:rsidP="00F123A0"/>
    <w:p w14:paraId="30CBF336" w14:textId="77777777" w:rsidR="004B65DD" w:rsidRPr="00734153" w:rsidRDefault="004B65DD" w:rsidP="00F123A0">
      <w:pPr>
        <w:pStyle w:val="ListParagraph"/>
        <w:numPr>
          <w:ilvl w:val="0"/>
          <w:numId w:val="7"/>
        </w:numPr>
      </w:pPr>
      <w:r w:rsidRPr="00734153">
        <w:t>Agreement of the final Protocol</w:t>
      </w:r>
      <w:r w:rsidR="00FF72FD" w:rsidRPr="00734153">
        <w:t xml:space="preserve"> and </w:t>
      </w:r>
      <w:r w:rsidRPr="00734153">
        <w:t>the Data Analysis Plans</w:t>
      </w:r>
      <w:r w:rsidR="00941714" w:rsidRPr="00734153">
        <w:t>;</w:t>
      </w:r>
    </w:p>
    <w:p w14:paraId="1B3E1EE9" w14:textId="77777777" w:rsidR="004B65DD" w:rsidRPr="00734153" w:rsidRDefault="004B65DD" w:rsidP="00F123A0">
      <w:pPr>
        <w:pStyle w:val="ListParagraph"/>
        <w:numPr>
          <w:ilvl w:val="0"/>
          <w:numId w:val="7"/>
        </w:numPr>
      </w:pPr>
      <w:r w:rsidRPr="00734153">
        <w:t xml:space="preserve">Reviewing progress of the study and, if necessary, </w:t>
      </w:r>
      <w:r w:rsidR="00FF72FD" w:rsidRPr="00734153">
        <w:t xml:space="preserve">deciding on Protocol </w:t>
      </w:r>
      <w:r w:rsidRPr="00734153">
        <w:t>changes</w:t>
      </w:r>
      <w:r w:rsidR="00941714" w:rsidRPr="00734153">
        <w:t>;</w:t>
      </w:r>
    </w:p>
    <w:p w14:paraId="39347E47" w14:textId="77777777" w:rsidR="004B65DD" w:rsidRPr="00734153" w:rsidRDefault="004B65DD" w:rsidP="00F123A0">
      <w:pPr>
        <w:pStyle w:val="ListParagraph"/>
        <w:numPr>
          <w:ilvl w:val="0"/>
          <w:numId w:val="7"/>
        </w:numPr>
      </w:pPr>
      <w:r w:rsidRPr="00734153">
        <w:t xml:space="preserve">Review and approval of study </w:t>
      </w:r>
      <w:r w:rsidR="005F0700" w:rsidRPr="00734153">
        <w:t xml:space="preserve">publications </w:t>
      </w:r>
      <w:r w:rsidRPr="00734153">
        <w:t xml:space="preserve">and </w:t>
      </w:r>
      <w:r w:rsidR="00941714" w:rsidRPr="00734153">
        <w:t>substudy proposals;</w:t>
      </w:r>
    </w:p>
    <w:p w14:paraId="2DDD3506" w14:textId="77777777" w:rsidR="00FF72FD" w:rsidRPr="00734153" w:rsidRDefault="00FF72FD" w:rsidP="00F123A0">
      <w:pPr>
        <w:pStyle w:val="ListParagraph"/>
        <w:numPr>
          <w:ilvl w:val="0"/>
          <w:numId w:val="7"/>
        </w:numPr>
      </w:pPr>
      <w:r w:rsidRPr="00734153">
        <w:t>Reviewing new studies that may be of relevance</w:t>
      </w:r>
      <w:r w:rsidR="00941714" w:rsidRPr="00734153">
        <w:t>.</w:t>
      </w:r>
    </w:p>
    <w:p w14:paraId="1A47E8BF" w14:textId="77777777" w:rsidR="005539EF" w:rsidRPr="00734153" w:rsidRDefault="005539EF" w:rsidP="00F123A0"/>
    <w:p w14:paraId="53B89864" w14:textId="77777777" w:rsidR="004B65DD" w:rsidRPr="00C752CE" w:rsidRDefault="004B65DD" w:rsidP="00F123A0">
      <w:pPr>
        <w:rPr>
          <w:b/>
        </w:rPr>
      </w:pPr>
      <w:r w:rsidRPr="00C752CE">
        <w:rPr>
          <w:b/>
        </w:rPr>
        <w:t>Data Monitoring Committee</w:t>
      </w:r>
    </w:p>
    <w:p w14:paraId="6BBB0639" w14:textId="77777777" w:rsidR="004B65DD" w:rsidRPr="00734153" w:rsidRDefault="004B65DD" w:rsidP="00F123A0">
      <w:r w:rsidRPr="00734153">
        <w:t>The independent Data Monitoring Committee is responsible for:</w:t>
      </w:r>
    </w:p>
    <w:p w14:paraId="00EAA701" w14:textId="77777777" w:rsidR="007804BA" w:rsidRPr="00734153" w:rsidRDefault="007804BA" w:rsidP="00F123A0"/>
    <w:p w14:paraId="4515933A" w14:textId="77777777" w:rsidR="004B65DD" w:rsidRPr="00734153" w:rsidRDefault="004B65DD" w:rsidP="00F123A0">
      <w:pPr>
        <w:pStyle w:val="ListParagraph"/>
        <w:numPr>
          <w:ilvl w:val="0"/>
          <w:numId w:val="8"/>
        </w:numPr>
      </w:pPr>
      <w:r w:rsidRPr="00734153">
        <w:t xml:space="preserve">Reviewing unblinded interim </w:t>
      </w:r>
      <w:r w:rsidR="00FF72FD" w:rsidRPr="00734153">
        <w:t xml:space="preserve">analyses </w:t>
      </w:r>
      <w:r w:rsidRPr="00734153">
        <w:t>according to the Protocol</w:t>
      </w:r>
      <w:r w:rsidR="00941714" w:rsidRPr="00734153">
        <w:t>;</w:t>
      </w:r>
    </w:p>
    <w:p w14:paraId="67BDE4F2" w14:textId="4ECB096B" w:rsidR="004B65DD" w:rsidRPr="00734153" w:rsidRDefault="004B65DD" w:rsidP="00F123A0">
      <w:pPr>
        <w:pStyle w:val="ListParagraph"/>
        <w:numPr>
          <w:ilvl w:val="0"/>
          <w:numId w:val="8"/>
        </w:numPr>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7B050B27" w14:textId="77777777" w:rsidR="005539EF" w:rsidRPr="00734153" w:rsidRDefault="005539EF" w:rsidP="00F123A0"/>
    <w:p w14:paraId="0B89BEF2" w14:textId="09117B03" w:rsidR="004B65DD" w:rsidRPr="00C752CE" w:rsidRDefault="004B65DD" w:rsidP="00F123A0">
      <w:pPr>
        <w:rPr>
          <w:b/>
        </w:rPr>
      </w:pPr>
      <w:r w:rsidRPr="00C752CE">
        <w:rPr>
          <w:b/>
        </w:rPr>
        <w:t>Central Coordinating Office</w:t>
      </w:r>
      <w:r w:rsidR="007F6901" w:rsidRPr="00C752CE">
        <w:rPr>
          <w:b/>
        </w:rPr>
        <w:t xml:space="preserve"> (CCO)</w:t>
      </w:r>
    </w:p>
    <w:p w14:paraId="3E6F136B" w14:textId="77777777" w:rsidR="004B65DD" w:rsidRPr="00734153" w:rsidRDefault="004B65DD" w:rsidP="00F123A0">
      <w:r w:rsidRPr="00734153">
        <w:t>The CCO is responsible for the overall coordination of the Study, including:</w:t>
      </w:r>
    </w:p>
    <w:p w14:paraId="4648D0FA" w14:textId="77777777" w:rsidR="007804BA" w:rsidRPr="00734153" w:rsidRDefault="007804BA" w:rsidP="00F123A0"/>
    <w:p w14:paraId="7285F03E" w14:textId="77777777" w:rsidR="004B65DD" w:rsidRPr="00734153" w:rsidRDefault="004B65DD" w:rsidP="00F123A0">
      <w:pPr>
        <w:pStyle w:val="ListParagraph"/>
        <w:numPr>
          <w:ilvl w:val="0"/>
          <w:numId w:val="9"/>
        </w:numPr>
      </w:pPr>
      <w:r w:rsidRPr="00734153">
        <w:t>Study planning and organisation of Steering Committee meetings</w:t>
      </w:r>
      <w:r w:rsidR="00941714" w:rsidRPr="00734153">
        <w:t>;</w:t>
      </w:r>
    </w:p>
    <w:p w14:paraId="175E6A2B" w14:textId="77777777" w:rsidR="002B07B0" w:rsidRDefault="002B07B0" w:rsidP="00F123A0">
      <w:pPr>
        <w:pStyle w:val="ListParagraph"/>
        <w:numPr>
          <w:ilvl w:val="0"/>
          <w:numId w:val="9"/>
        </w:numPr>
      </w:pPr>
      <w:r w:rsidRPr="00734153">
        <w:t xml:space="preserve">Ensuring necessary regulatory </w:t>
      </w:r>
      <w:r w:rsidR="006246F1">
        <w:t xml:space="preserve">and ethics committee </w:t>
      </w:r>
      <w:r w:rsidRPr="00734153">
        <w:t>approval</w:t>
      </w:r>
      <w:r w:rsidR="00941714" w:rsidRPr="00734153">
        <w:t>s;</w:t>
      </w:r>
    </w:p>
    <w:p w14:paraId="4403FA20" w14:textId="493D3D03" w:rsidR="00213C58" w:rsidRPr="00734153" w:rsidRDefault="00213C58" w:rsidP="00F123A0">
      <w:pPr>
        <w:pStyle w:val="ListParagraph"/>
        <w:numPr>
          <w:ilvl w:val="0"/>
          <w:numId w:val="9"/>
        </w:numPr>
      </w:pPr>
      <w:r>
        <w:t>Development of Standard Operating Procedures and computer systems</w:t>
      </w:r>
    </w:p>
    <w:p w14:paraId="1C1BBFFA" w14:textId="77777777" w:rsidR="002B07B0" w:rsidRPr="00734153" w:rsidRDefault="002B07B0" w:rsidP="00F123A0">
      <w:pPr>
        <w:pStyle w:val="ListParagraph"/>
        <w:numPr>
          <w:ilvl w:val="0"/>
          <w:numId w:val="9"/>
        </w:numPr>
      </w:pPr>
      <w:r w:rsidRPr="00734153">
        <w:t>Monitoring overall progress of the study</w:t>
      </w:r>
      <w:r w:rsidR="00941714" w:rsidRPr="00734153">
        <w:t>;</w:t>
      </w:r>
      <w:r w:rsidRPr="00734153">
        <w:t xml:space="preserve"> </w:t>
      </w:r>
    </w:p>
    <w:p w14:paraId="6FA090D1" w14:textId="77777777" w:rsidR="004B65DD" w:rsidRPr="00734153" w:rsidRDefault="004B65DD" w:rsidP="00F123A0">
      <w:pPr>
        <w:pStyle w:val="ListParagraph"/>
        <w:numPr>
          <w:ilvl w:val="0"/>
          <w:numId w:val="9"/>
        </w:numPr>
      </w:pPr>
      <w:r w:rsidRPr="00734153">
        <w:t xml:space="preserve">Provision of study materials to </w:t>
      </w:r>
      <w:r w:rsidR="006246F1">
        <w:t>LCCs</w:t>
      </w:r>
      <w:r w:rsidR="00941714" w:rsidRPr="00734153">
        <w:t>;</w:t>
      </w:r>
      <w:r w:rsidR="002B07B0" w:rsidRPr="00734153">
        <w:t xml:space="preserve"> </w:t>
      </w:r>
    </w:p>
    <w:p w14:paraId="7DE08833" w14:textId="77777777" w:rsidR="002B07B0" w:rsidRPr="00734153" w:rsidRDefault="006246F1" w:rsidP="00F123A0">
      <w:pPr>
        <w:pStyle w:val="ListParagraph"/>
        <w:numPr>
          <w:ilvl w:val="0"/>
          <w:numId w:val="9"/>
        </w:numPr>
      </w:pPr>
      <w:r>
        <w:t>Monitoring and r</w:t>
      </w:r>
      <w:r w:rsidR="004B65DD" w:rsidRPr="00734153">
        <w:t xml:space="preserve">eporting </w:t>
      </w:r>
      <w:r>
        <w:t>safety information in line with the protocol and regulatory requirements</w:t>
      </w:r>
      <w:r w:rsidR="00941714" w:rsidRPr="00734153">
        <w:t>;</w:t>
      </w:r>
    </w:p>
    <w:p w14:paraId="29D60A7C" w14:textId="77777777" w:rsidR="006246F1" w:rsidRDefault="002B07B0" w:rsidP="00F123A0">
      <w:pPr>
        <w:pStyle w:val="ListParagraph"/>
        <w:numPr>
          <w:ilvl w:val="0"/>
          <w:numId w:val="9"/>
        </w:numPr>
      </w:pPr>
      <w:r w:rsidRPr="00734153">
        <w:t>Dealing with</w:t>
      </w:r>
      <w:r w:rsidR="004B65DD" w:rsidRPr="00734153">
        <w:t xml:space="preserve"> technical, medical and administrative queries from </w:t>
      </w:r>
      <w:r w:rsidR="006246F1">
        <w:t>L</w:t>
      </w:r>
      <w:r w:rsidR="004B65DD" w:rsidRPr="00734153">
        <w:t>CCs</w:t>
      </w:r>
      <w:r w:rsidR="006246F1">
        <w:t>.</w:t>
      </w:r>
    </w:p>
    <w:p w14:paraId="001F46E8" w14:textId="77777777" w:rsidR="00213C58" w:rsidRDefault="00213C58" w:rsidP="00F123A0"/>
    <w:p w14:paraId="709211D9" w14:textId="419E613E" w:rsidR="004B65DD" w:rsidRPr="00C752CE" w:rsidRDefault="004B65DD" w:rsidP="00F123A0">
      <w:pPr>
        <w:rPr>
          <w:b/>
        </w:rPr>
      </w:pPr>
      <w:r w:rsidRPr="00C752CE">
        <w:rPr>
          <w:b/>
        </w:rPr>
        <w:t>Local Clinical Centres</w:t>
      </w:r>
      <w:r w:rsidR="007F6901" w:rsidRPr="00C752CE">
        <w:rPr>
          <w:b/>
        </w:rPr>
        <w:t xml:space="preserve"> (LCC)</w:t>
      </w:r>
    </w:p>
    <w:p w14:paraId="2EC39710" w14:textId="77777777" w:rsidR="004B65DD" w:rsidRPr="00734153" w:rsidRDefault="004B65DD" w:rsidP="00F123A0">
      <w:r w:rsidRPr="00734153">
        <w:t>The LCC lead investigator and LCC clinic staff are responsible for:</w:t>
      </w:r>
    </w:p>
    <w:p w14:paraId="20870393" w14:textId="77777777" w:rsidR="007804BA" w:rsidRPr="00734153" w:rsidRDefault="007804BA" w:rsidP="00F123A0"/>
    <w:p w14:paraId="76A0F22B" w14:textId="77777777" w:rsidR="004B65DD" w:rsidRPr="00734153" w:rsidRDefault="004B65DD" w:rsidP="00F123A0">
      <w:pPr>
        <w:pStyle w:val="ListParagraph"/>
        <w:numPr>
          <w:ilvl w:val="0"/>
          <w:numId w:val="10"/>
        </w:numPr>
      </w:pPr>
      <w:r w:rsidRPr="00734153">
        <w:t xml:space="preserve">Obtaining </w:t>
      </w:r>
      <w:r w:rsidR="006246F1">
        <w:t>all relevant local permissions (assisted by the CCO)</w:t>
      </w:r>
    </w:p>
    <w:p w14:paraId="17775EAC" w14:textId="77777777" w:rsidR="006246F1" w:rsidRDefault="006246F1" w:rsidP="00F123A0">
      <w:pPr>
        <w:pStyle w:val="ListParagraph"/>
        <w:numPr>
          <w:ilvl w:val="0"/>
          <w:numId w:val="10"/>
        </w:numPr>
      </w:pPr>
      <w:r>
        <w:t>All trial activities at the LCC, including appropriate training and supervision for clinical staff</w:t>
      </w:r>
    </w:p>
    <w:p w14:paraId="5977BA7C" w14:textId="77777777" w:rsidR="004B65DD" w:rsidRPr="00734153" w:rsidRDefault="004B65DD" w:rsidP="00F123A0">
      <w:pPr>
        <w:pStyle w:val="ListParagraph"/>
        <w:numPr>
          <w:ilvl w:val="0"/>
          <w:numId w:val="10"/>
        </w:numPr>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613A0442" w14:textId="531FDDEB" w:rsidR="0015225C" w:rsidRPr="00734153" w:rsidRDefault="004B65DD" w:rsidP="00F123A0">
      <w:pPr>
        <w:pStyle w:val="ListParagraph"/>
        <w:numPr>
          <w:ilvl w:val="0"/>
          <w:numId w:val="10"/>
        </w:numPr>
      </w:pPr>
      <w:r w:rsidRPr="00734153">
        <w:t xml:space="preserve">Dealing with enquiries from participants and </w:t>
      </w:r>
      <w:r w:rsidR="00FF625F" w:rsidRPr="00734153">
        <w:t>others</w:t>
      </w:r>
      <w:r w:rsidR="005B5E0B">
        <w:t>.</w:t>
      </w:r>
    </w:p>
    <w:p w14:paraId="727416AF" w14:textId="77777777" w:rsidR="00E5671F" w:rsidRDefault="00E5671F" w:rsidP="00F123A0"/>
    <w:p w14:paraId="44A2D1DE" w14:textId="77777777" w:rsidR="00E5671F" w:rsidRDefault="00E5671F" w:rsidP="00F123A0"/>
    <w:p w14:paraId="09C23052" w14:textId="2B01B9D6" w:rsidR="006246F1" w:rsidRPr="00734153" w:rsidRDefault="00A95509" w:rsidP="00F123A0">
      <w:r>
        <w:fldChar w:fldCharType="begin"/>
      </w:r>
      <w:r>
        <w:instrText xml:space="preserve"> ADDIN EN.SECTION.REFLIST </w:instrText>
      </w:r>
      <w:r>
        <w:fldChar w:fldCharType="end"/>
      </w:r>
    </w:p>
    <w:p w14:paraId="79C4732E" w14:textId="77777777" w:rsidR="004B65DD" w:rsidRPr="00734153" w:rsidRDefault="004B65DD" w:rsidP="00F123A0">
      <w:pPr>
        <w:pStyle w:val="Caption"/>
        <w:sectPr w:rsidR="004B65DD" w:rsidRPr="00734153" w:rsidSect="005457C5">
          <w:footnotePr>
            <w:numFmt w:val="lowerLetter"/>
          </w:footnotePr>
          <w:pgSz w:w="11907" w:h="16840" w:code="9"/>
          <w:pgMar w:top="1134" w:right="1134" w:bottom="1134" w:left="1134" w:header="720" w:footer="720" w:gutter="0"/>
          <w:cols w:space="720"/>
          <w:docGrid w:linePitch="326"/>
        </w:sectPr>
      </w:pPr>
    </w:p>
    <w:p w14:paraId="0083B12A" w14:textId="00FF1035" w:rsidR="004B65DD" w:rsidRPr="00734153" w:rsidRDefault="00123202" w:rsidP="00E0475A">
      <w:pPr>
        <w:pStyle w:val="Heading2"/>
      </w:pPr>
      <w:bookmarkStart w:id="954" w:name="_Toc266112760"/>
      <w:bookmarkStart w:id="955" w:name="_Toc267579323"/>
      <w:bookmarkStart w:id="956" w:name="_Toc268860992"/>
      <w:bookmarkStart w:id="957" w:name="_Toc246777111"/>
      <w:bookmarkStart w:id="958" w:name="_Ref489424306"/>
      <w:bookmarkStart w:id="959" w:name="_Ref34926130"/>
      <w:bookmarkStart w:id="960" w:name="_Toc38099282"/>
      <w:bookmarkEnd w:id="954"/>
      <w:bookmarkEnd w:id="955"/>
      <w:bookmarkEnd w:id="956"/>
      <w:r>
        <w:lastRenderedPageBreak/>
        <w:t xml:space="preserve">Appendix </w:t>
      </w:r>
      <w:del w:id="961" w:author="Richard Haynes" w:date="2020-04-18T10:40:00Z">
        <w:r w:rsidR="004D7874" w:rsidDel="00DB6908">
          <w:delText>4</w:delText>
        </w:r>
      </w:del>
      <w:ins w:id="962" w:author="Richard Haynes" w:date="2020-04-18T10:40:00Z">
        <w:r w:rsidR="00DB6908">
          <w:t>5</w:t>
        </w:r>
      </w:ins>
      <w:r w:rsidR="004B65DD" w:rsidRPr="00734153">
        <w:t xml:space="preserve">: </w:t>
      </w:r>
      <w:bookmarkEnd w:id="957"/>
      <w:bookmarkEnd w:id="958"/>
      <w:r w:rsidR="00213C58">
        <w:t>Organisational Details</w:t>
      </w:r>
      <w:bookmarkEnd w:id="959"/>
      <w:bookmarkEnd w:id="960"/>
    </w:p>
    <w:p w14:paraId="761024CC" w14:textId="67C6FD9C" w:rsidR="006246F1" w:rsidRDefault="006246F1" w:rsidP="00F123A0"/>
    <w:p w14:paraId="6460A81C" w14:textId="0C151D55" w:rsidR="0091798C" w:rsidRDefault="0091798C" w:rsidP="00F123A0"/>
    <w:p w14:paraId="0065756D" w14:textId="77777777" w:rsidR="004B65DD" w:rsidRPr="00C752CE" w:rsidRDefault="004B65DD" w:rsidP="00F123A0">
      <w:pPr>
        <w:rPr>
          <w:b/>
        </w:rPr>
      </w:pPr>
      <w:r w:rsidRPr="00C752CE">
        <w:rPr>
          <w:b/>
        </w:rPr>
        <w:t>STEERING COMMITTEE</w:t>
      </w:r>
    </w:p>
    <w:p w14:paraId="4F5674F1"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42D1310C"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tblGrid>
      <w:tr w:rsidR="009B52F6" w:rsidRPr="001001E5" w14:paraId="492BB017" w14:textId="77777777" w:rsidTr="009A510F">
        <w:trPr>
          <w:jc w:val="center"/>
        </w:trPr>
        <w:tc>
          <w:tcPr>
            <w:tcW w:w="3599" w:type="dxa"/>
          </w:tcPr>
          <w:p w14:paraId="155DBDA7" w14:textId="77777777" w:rsidR="009B52F6" w:rsidRPr="001001E5" w:rsidRDefault="009B52F6" w:rsidP="00F123A0">
            <w:pPr>
              <w:rPr>
                <w:sz w:val="20"/>
              </w:rPr>
            </w:pPr>
            <w:r w:rsidRPr="001001E5">
              <w:rPr>
                <w:sz w:val="20"/>
              </w:rPr>
              <w:t>Chief Investigator</w:t>
            </w:r>
          </w:p>
          <w:p w14:paraId="4265EFA7" w14:textId="73E85DDD" w:rsidR="009A510F" w:rsidRPr="001001E5" w:rsidRDefault="009A510F" w:rsidP="00F123A0">
            <w:pPr>
              <w:rPr>
                <w:sz w:val="20"/>
              </w:rPr>
            </w:pPr>
            <w:r w:rsidRPr="001001E5">
              <w:rPr>
                <w:sz w:val="20"/>
              </w:rPr>
              <w:t>Deputy Chief Investigator</w:t>
            </w:r>
          </w:p>
        </w:tc>
        <w:tc>
          <w:tcPr>
            <w:tcW w:w="5865" w:type="dxa"/>
          </w:tcPr>
          <w:p w14:paraId="101ACD64" w14:textId="77777777" w:rsidR="009B52F6" w:rsidRPr="001001E5" w:rsidRDefault="00213C58" w:rsidP="00F123A0">
            <w:pPr>
              <w:rPr>
                <w:sz w:val="20"/>
                <w:lang w:val="fr-FR"/>
              </w:rPr>
            </w:pPr>
            <w:r w:rsidRPr="001001E5">
              <w:rPr>
                <w:sz w:val="20"/>
                <w:lang w:val="fr-FR"/>
              </w:rPr>
              <w:t>Peter Horby</w:t>
            </w:r>
          </w:p>
          <w:p w14:paraId="5BA7A32C" w14:textId="6F46383D" w:rsidR="009A510F" w:rsidRPr="001001E5" w:rsidRDefault="009A510F" w:rsidP="00F123A0">
            <w:pPr>
              <w:rPr>
                <w:sz w:val="20"/>
                <w:lang w:val="fr-FR"/>
              </w:rPr>
            </w:pPr>
            <w:r w:rsidRPr="001001E5">
              <w:rPr>
                <w:sz w:val="20"/>
                <w:lang w:val="fr-FR"/>
              </w:rPr>
              <w:t>Martin Landray</w:t>
            </w:r>
          </w:p>
        </w:tc>
      </w:tr>
      <w:tr w:rsidR="009A510F" w:rsidRPr="001001E5" w14:paraId="38F66820" w14:textId="77777777" w:rsidTr="009A510F">
        <w:trPr>
          <w:jc w:val="center"/>
        </w:trPr>
        <w:tc>
          <w:tcPr>
            <w:tcW w:w="3599" w:type="dxa"/>
            <w:tcBorders>
              <w:bottom w:val="nil"/>
            </w:tcBorders>
          </w:tcPr>
          <w:p w14:paraId="3FD8AF63" w14:textId="60055DBA" w:rsidR="009A510F" w:rsidRPr="001001E5" w:rsidRDefault="009A510F" w:rsidP="00F123A0">
            <w:pPr>
              <w:rPr>
                <w:sz w:val="20"/>
              </w:rPr>
            </w:pPr>
            <w:r w:rsidRPr="001001E5">
              <w:rPr>
                <w:sz w:val="20"/>
              </w:rPr>
              <w:t>Clinical Trial Unit Leads</w:t>
            </w:r>
          </w:p>
        </w:tc>
        <w:tc>
          <w:tcPr>
            <w:tcW w:w="5865" w:type="dxa"/>
            <w:tcBorders>
              <w:bottom w:val="nil"/>
            </w:tcBorders>
          </w:tcPr>
          <w:p w14:paraId="76CD31A4" w14:textId="7FDF4273" w:rsidR="009A510F" w:rsidRPr="001001E5" w:rsidRDefault="009A510F" w:rsidP="00F123A0">
            <w:pPr>
              <w:rPr>
                <w:sz w:val="20"/>
                <w:lang w:val="fr-FR"/>
              </w:rPr>
            </w:pPr>
            <w:r w:rsidRPr="001001E5">
              <w:rPr>
                <w:sz w:val="20"/>
                <w:lang w:val="fr-FR"/>
              </w:rPr>
              <w:t xml:space="preserve">Richard Haynes, </w:t>
            </w:r>
            <w:r w:rsidR="00336A40" w:rsidRPr="001001E5">
              <w:rPr>
                <w:sz w:val="20"/>
                <w:lang w:val="fr-FR"/>
              </w:rPr>
              <w:t>Ed</w:t>
            </w:r>
            <w:r w:rsidR="00336A40">
              <w:rPr>
                <w:sz w:val="20"/>
                <w:lang w:val="fr-FR"/>
              </w:rPr>
              <w:t>mund</w:t>
            </w:r>
            <w:r w:rsidR="00336A40" w:rsidRPr="001001E5">
              <w:rPr>
                <w:sz w:val="20"/>
                <w:lang w:val="fr-FR"/>
              </w:rPr>
              <w:t xml:space="preserve"> </w:t>
            </w:r>
            <w:r w:rsidRPr="001001E5">
              <w:rPr>
                <w:sz w:val="20"/>
                <w:lang w:val="fr-FR"/>
              </w:rPr>
              <w:t>Juszczak</w:t>
            </w:r>
          </w:p>
        </w:tc>
      </w:tr>
      <w:tr w:rsidR="00213C58" w:rsidRPr="001001E5" w14:paraId="0C99320B" w14:textId="77777777" w:rsidTr="000E6C36">
        <w:trPr>
          <w:jc w:val="center"/>
        </w:trPr>
        <w:tc>
          <w:tcPr>
            <w:tcW w:w="3599" w:type="dxa"/>
          </w:tcPr>
          <w:p w14:paraId="44064CC6" w14:textId="73D95461" w:rsidR="00F431AF" w:rsidRPr="001001E5" w:rsidRDefault="00F431AF" w:rsidP="00F123A0">
            <w:pPr>
              <w:rPr>
                <w:sz w:val="20"/>
              </w:rPr>
            </w:pPr>
            <w:r w:rsidRPr="001001E5">
              <w:rPr>
                <w:sz w:val="20"/>
              </w:rPr>
              <w:t>Co-investigator</w:t>
            </w:r>
            <w:r w:rsidR="009A510F" w:rsidRPr="001001E5">
              <w:rPr>
                <w:sz w:val="20"/>
              </w:rPr>
              <w:t>s</w:t>
            </w:r>
          </w:p>
        </w:tc>
        <w:tc>
          <w:tcPr>
            <w:tcW w:w="5865" w:type="dxa"/>
          </w:tcPr>
          <w:p w14:paraId="40BC230B" w14:textId="330539E1" w:rsidR="00F431AF" w:rsidRPr="001001E5" w:rsidRDefault="009A510F" w:rsidP="00954DCA">
            <w:pPr>
              <w:rPr>
                <w:sz w:val="20"/>
                <w:lang w:val="fr-FR"/>
              </w:rPr>
            </w:pPr>
            <w:r w:rsidRPr="001001E5">
              <w:rPr>
                <w:sz w:val="20"/>
                <w:lang w:val="fr-FR"/>
              </w:rPr>
              <w:t xml:space="preserve">Kenneth Baillie (Scotland Lead), Thomas Jaki, </w:t>
            </w:r>
            <w:r w:rsidR="00C752CE" w:rsidRPr="001001E5">
              <w:rPr>
                <w:sz w:val="20"/>
                <w:lang w:val="fr-FR"/>
              </w:rPr>
              <w:t>Katie </w:t>
            </w:r>
            <w:r w:rsidRPr="001001E5">
              <w:rPr>
                <w:sz w:val="20"/>
                <w:lang w:val="fr-FR"/>
              </w:rPr>
              <w:t xml:space="preserve">Jeffery, </w:t>
            </w:r>
            <w:r w:rsidR="00F431AF" w:rsidRPr="001001E5">
              <w:rPr>
                <w:sz w:val="20"/>
                <w:lang w:val="fr-FR"/>
              </w:rPr>
              <w:t>Wei Shen Lim</w:t>
            </w:r>
            <w:r w:rsidR="00EB461B" w:rsidRPr="001001E5">
              <w:rPr>
                <w:sz w:val="20"/>
                <w:lang w:val="fr-FR"/>
              </w:rPr>
              <w:t xml:space="preserve">, Alan Montgomery, </w:t>
            </w:r>
            <w:r w:rsidR="00C752CE" w:rsidRPr="001001E5">
              <w:rPr>
                <w:sz w:val="20"/>
                <w:lang w:val="fr-FR"/>
              </w:rPr>
              <w:t>Kathy </w:t>
            </w:r>
            <w:r w:rsidR="00EB461B" w:rsidRPr="001001E5">
              <w:rPr>
                <w:sz w:val="20"/>
                <w:lang w:val="fr-FR"/>
              </w:rPr>
              <w:t>Rowan</w:t>
            </w:r>
          </w:p>
        </w:tc>
      </w:tr>
      <w:tr w:rsidR="000E6C36" w:rsidRPr="001001E5" w14:paraId="7B7CEFCA" w14:textId="77777777" w:rsidTr="009A510F">
        <w:trPr>
          <w:jc w:val="center"/>
          <w:ins w:id="963" w:author="Richard Haynes" w:date="2020-04-22T20:58:00Z"/>
        </w:trPr>
        <w:tc>
          <w:tcPr>
            <w:tcW w:w="3599" w:type="dxa"/>
            <w:tcBorders>
              <w:bottom w:val="nil"/>
            </w:tcBorders>
          </w:tcPr>
          <w:p w14:paraId="40FA9A79" w14:textId="40227937" w:rsidR="000E6C36" w:rsidRPr="001001E5" w:rsidRDefault="000E6C36" w:rsidP="00F123A0">
            <w:pPr>
              <w:rPr>
                <w:ins w:id="964" w:author="Richard Haynes" w:date="2020-04-22T20:58:00Z"/>
                <w:sz w:val="20"/>
              </w:rPr>
            </w:pPr>
            <w:ins w:id="965" w:author="Richard Haynes" w:date="2020-04-22T20:58:00Z">
              <w:r>
                <w:rPr>
                  <w:sz w:val="20"/>
                </w:rPr>
                <w:t>Other members</w:t>
              </w:r>
            </w:ins>
          </w:p>
        </w:tc>
        <w:tc>
          <w:tcPr>
            <w:tcW w:w="5865" w:type="dxa"/>
            <w:tcBorders>
              <w:bottom w:val="nil"/>
            </w:tcBorders>
          </w:tcPr>
          <w:p w14:paraId="6904E2C8" w14:textId="4D22C20D" w:rsidR="000E6C36" w:rsidRPr="001001E5" w:rsidRDefault="000E6C36" w:rsidP="00954DCA">
            <w:pPr>
              <w:rPr>
                <w:ins w:id="966" w:author="Richard Haynes" w:date="2020-04-22T20:58:00Z"/>
                <w:sz w:val="20"/>
                <w:lang w:val="fr-FR"/>
              </w:rPr>
            </w:pPr>
            <w:ins w:id="967" w:author="Richard Haynes" w:date="2020-04-22T20:58:00Z">
              <w:r>
                <w:rPr>
                  <w:sz w:val="20"/>
                  <w:lang w:val="fr-FR"/>
                </w:rPr>
                <w:t>Saul Faust, Lucy Chappell, Marion Mafham</w:t>
              </w:r>
            </w:ins>
          </w:p>
        </w:tc>
      </w:tr>
    </w:tbl>
    <w:p w14:paraId="3CB7A2C1" w14:textId="2112FA42" w:rsidR="009B52F6" w:rsidRPr="00734153" w:rsidRDefault="009B52F6" w:rsidP="00F123A0"/>
    <w:p w14:paraId="6BEB8E44" w14:textId="57FC2CE0" w:rsidR="004B65DD" w:rsidRPr="00734153" w:rsidRDefault="004B65DD" w:rsidP="00F123A0">
      <w:pPr>
        <w:rPr>
          <w:lang w:val="en-US"/>
        </w:rPr>
      </w:pPr>
    </w:p>
    <w:p w14:paraId="46BDC3D5" w14:textId="77777777" w:rsidR="004B65DD" w:rsidRPr="00C752CE" w:rsidRDefault="004B65DD" w:rsidP="00F123A0">
      <w:pPr>
        <w:rPr>
          <w:b/>
        </w:rPr>
      </w:pPr>
      <w:r w:rsidRPr="00C752CE">
        <w:rPr>
          <w:b/>
        </w:rPr>
        <w:t>DATA MONITORING COMMITTEE</w:t>
      </w:r>
    </w:p>
    <w:p w14:paraId="790EA967" w14:textId="77777777" w:rsidR="004B65DD" w:rsidRPr="001001E5" w:rsidRDefault="004B65DD" w:rsidP="00F123A0">
      <w:pPr>
        <w:rPr>
          <w:sz w:val="20"/>
        </w:rPr>
      </w:pPr>
      <w:r w:rsidRPr="001001E5">
        <w:rPr>
          <w:sz w:val="20"/>
        </w:rPr>
        <w:t>(Interim analyses and response to specific concerns)</w:t>
      </w:r>
    </w:p>
    <w:p w14:paraId="4285CB41"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243D4525" w14:textId="77777777" w:rsidTr="00B8648A">
        <w:trPr>
          <w:trHeight w:val="252"/>
          <w:jc w:val="center"/>
        </w:trPr>
        <w:tc>
          <w:tcPr>
            <w:tcW w:w="3619" w:type="dxa"/>
          </w:tcPr>
          <w:p w14:paraId="21D359C0" w14:textId="77777777" w:rsidR="00A73E0A" w:rsidRPr="001001E5" w:rsidRDefault="00A73E0A" w:rsidP="00F123A0">
            <w:pPr>
              <w:rPr>
                <w:sz w:val="20"/>
              </w:rPr>
            </w:pPr>
            <w:r w:rsidRPr="001001E5">
              <w:rPr>
                <w:sz w:val="20"/>
              </w:rPr>
              <w:t>Chair</w:t>
            </w:r>
          </w:p>
        </w:tc>
        <w:tc>
          <w:tcPr>
            <w:tcW w:w="5885" w:type="dxa"/>
          </w:tcPr>
          <w:p w14:paraId="4426EC1F" w14:textId="334BDABA" w:rsidR="00A73E0A" w:rsidRPr="001001E5" w:rsidRDefault="009A510F" w:rsidP="00F123A0">
            <w:pPr>
              <w:rPr>
                <w:sz w:val="20"/>
              </w:rPr>
            </w:pPr>
            <w:r w:rsidRPr="001001E5">
              <w:rPr>
                <w:sz w:val="20"/>
              </w:rPr>
              <w:t>Peter Sandercock</w:t>
            </w:r>
          </w:p>
        </w:tc>
      </w:tr>
      <w:tr w:rsidR="00A73E0A" w:rsidRPr="001001E5" w14:paraId="09EBAE48" w14:textId="77777777" w:rsidTr="00B8648A">
        <w:trPr>
          <w:trHeight w:val="231"/>
          <w:jc w:val="center"/>
        </w:trPr>
        <w:tc>
          <w:tcPr>
            <w:tcW w:w="3619" w:type="dxa"/>
          </w:tcPr>
          <w:p w14:paraId="5D9254C9" w14:textId="77777777" w:rsidR="00A73E0A" w:rsidRPr="001001E5" w:rsidRDefault="00A73E0A" w:rsidP="00F123A0">
            <w:pPr>
              <w:rPr>
                <w:sz w:val="20"/>
              </w:rPr>
            </w:pPr>
            <w:r w:rsidRPr="001001E5">
              <w:rPr>
                <w:sz w:val="20"/>
              </w:rPr>
              <w:t>Members</w:t>
            </w:r>
          </w:p>
        </w:tc>
        <w:tc>
          <w:tcPr>
            <w:tcW w:w="5885" w:type="dxa"/>
          </w:tcPr>
          <w:p w14:paraId="79FAAF4E" w14:textId="77777777" w:rsidR="009A510F" w:rsidRPr="00192DA9" w:rsidRDefault="009A510F" w:rsidP="00F123A0">
            <w:pPr>
              <w:rPr>
                <w:sz w:val="20"/>
                <w:lang w:val="fr-FR"/>
              </w:rPr>
            </w:pPr>
            <w:r w:rsidRPr="00192DA9">
              <w:rPr>
                <w:sz w:val="20"/>
                <w:lang w:val="fr-FR"/>
              </w:rPr>
              <w:t>Janet Darbyshire, David DeMets, Robert Fowler,</w:t>
            </w:r>
          </w:p>
          <w:p w14:paraId="51CB93A3" w14:textId="669D69EA" w:rsidR="00A73E0A" w:rsidRPr="001001E5" w:rsidRDefault="009A510F" w:rsidP="00973864">
            <w:pPr>
              <w:rPr>
                <w:sz w:val="20"/>
              </w:rPr>
            </w:pPr>
            <w:r w:rsidRPr="001001E5">
              <w:rPr>
                <w:sz w:val="20"/>
              </w:rPr>
              <w:t xml:space="preserve">David </w:t>
            </w:r>
            <w:del w:id="968" w:author="Richard Haynes" w:date="2020-04-20T12:56:00Z">
              <w:r w:rsidRPr="001001E5" w:rsidDel="00973864">
                <w:rPr>
                  <w:sz w:val="20"/>
                </w:rPr>
                <w:delText>K</w:delText>
              </w:r>
            </w:del>
            <w:ins w:id="969" w:author="Richard Haynes" w:date="2020-04-20T12:56:00Z">
              <w:r w:rsidR="00973864">
                <w:rPr>
                  <w:sz w:val="20"/>
                </w:rPr>
                <w:t>L</w:t>
              </w:r>
            </w:ins>
            <w:r w:rsidRPr="001001E5">
              <w:rPr>
                <w:sz w:val="20"/>
              </w:rPr>
              <w:t>alloo, Ian Roberts, Janet Wittes</w:t>
            </w:r>
          </w:p>
        </w:tc>
      </w:tr>
      <w:tr w:rsidR="00A73E0A" w:rsidRPr="001001E5" w14:paraId="4F31827B" w14:textId="77777777" w:rsidTr="00505B42">
        <w:trPr>
          <w:trHeight w:val="83"/>
          <w:jc w:val="center"/>
        </w:trPr>
        <w:tc>
          <w:tcPr>
            <w:tcW w:w="3619" w:type="dxa"/>
          </w:tcPr>
          <w:p w14:paraId="3189C05F" w14:textId="2DE84F5D" w:rsidR="00A73E0A" w:rsidRPr="001001E5" w:rsidRDefault="00A73E0A" w:rsidP="00F123A0">
            <w:pPr>
              <w:rPr>
                <w:sz w:val="20"/>
              </w:rPr>
            </w:pPr>
            <w:r w:rsidRPr="001001E5">
              <w:rPr>
                <w:sz w:val="20"/>
              </w:rPr>
              <w:t>Statistician</w:t>
            </w:r>
            <w:ins w:id="970" w:author="Richard Haynes" w:date="2020-04-22T20:59:00Z">
              <w:r w:rsidR="000E6C36">
                <w:rPr>
                  <w:sz w:val="20"/>
                </w:rPr>
                <w:t>s</w:t>
              </w:r>
            </w:ins>
            <w:r w:rsidRPr="001001E5">
              <w:rPr>
                <w:sz w:val="20"/>
              </w:rPr>
              <w:t xml:space="preserve"> (non-voting)</w:t>
            </w:r>
          </w:p>
        </w:tc>
        <w:tc>
          <w:tcPr>
            <w:tcW w:w="5885" w:type="dxa"/>
          </w:tcPr>
          <w:p w14:paraId="0CA5C98B" w14:textId="7AE3A2AA" w:rsidR="00A73E0A" w:rsidRPr="001001E5" w:rsidRDefault="009A510F" w:rsidP="00F123A0">
            <w:pPr>
              <w:rPr>
                <w:sz w:val="20"/>
              </w:rPr>
            </w:pPr>
            <w:r w:rsidRPr="001001E5">
              <w:rPr>
                <w:sz w:val="20"/>
              </w:rPr>
              <w:t>Jonathan Emberson, Natalie Staplin</w:t>
            </w:r>
          </w:p>
        </w:tc>
      </w:tr>
    </w:tbl>
    <w:p w14:paraId="3967903C" w14:textId="77777777" w:rsidR="00380300" w:rsidRPr="00734153" w:rsidRDefault="00380300" w:rsidP="00F123A0"/>
    <w:p w14:paraId="551528AF" w14:textId="77777777" w:rsidR="00380300" w:rsidRPr="00734153" w:rsidRDefault="00380300" w:rsidP="00F123A0"/>
    <w:bookmarkEnd w:id="492"/>
    <w:bookmarkEnd w:id="493"/>
    <w:p w14:paraId="6B0DEB84" w14:textId="77777777" w:rsidR="000B1A0B" w:rsidRPr="00C752CE" w:rsidRDefault="000B1A0B" w:rsidP="00F123A0">
      <w:pPr>
        <w:rPr>
          <w:b/>
        </w:rPr>
      </w:pPr>
      <w:r w:rsidRPr="00C752CE">
        <w:rPr>
          <w:b/>
        </w:rPr>
        <w:t>To enquire about the trial, contact the RECOVERY Central Coordinating Office</w:t>
      </w:r>
    </w:p>
    <w:p w14:paraId="101113FA" w14:textId="77777777" w:rsidR="000B1A0B" w:rsidRDefault="000B1A0B"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B1A0B" w:rsidRPr="00265B14" w14:paraId="6A3F27E8" w14:textId="77777777" w:rsidTr="00C752CE">
        <w:tc>
          <w:tcPr>
            <w:tcW w:w="9855" w:type="dxa"/>
            <w:shd w:val="clear" w:color="auto" w:fill="auto"/>
          </w:tcPr>
          <w:p w14:paraId="7A381C62" w14:textId="77777777" w:rsidR="000B1A0B" w:rsidRPr="00265B14" w:rsidRDefault="000B1A0B" w:rsidP="00C752CE">
            <w:pPr>
              <w:jc w:val="center"/>
            </w:pPr>
            <w:r w:rsidRPr="00265B14">
              <w:t>RECOVERY Central Coordinating Office:</w:t>
            </w:r>
          </w:p>
          <w:p w14:paraId="5508755D" w14:textId="77777777" w:rsidR="000B1A0B" w:rsidRPr="00265B14" w:rsidRDefault="000B1A0B" w:rsidP="00C752CE">
            <w:pPr>
              <w:jc w:val="center"/>
            </w:pPr>
            <w:r w:rsidRPr="00265B14">
              <w:t>Richard Doll Building</w:t>
            </w:r>
          </w:p>
          <w:p w14:paraId="408B5018" w14:textId="77777777" w:rsidR="000B1A0B" w:rsidRPr="00265B14" w:rsidRDefault="000B1A0B" w:rsidP="00C752CE">
            <w:pPr>
              <w:jc w:val="center"/>
            </w:pPr>
            <w:r w:rsidRPr="00265B14">
              <w:t>Old Road Campus</w:t>
            </w:r>
          </w:p>
          <w:p w14:paraId="3B8C845B" w14:textId="689FF764" w:rsidR="000B1A0B" w:rsidRPr="00265B14" w:rsidRDefault="000B1A0B" w:rsidP="00C752CE">
            <w:pPr>
              <w:jc w:val="center"/>
            </w:pPr>
            <w:r w:rsidRPr="00265B14">
              <w:t>Roosevelt Drive</w:t>
            </w:r>
          </w:p>
          <w:p w14:paraId="18BE7685" w14:textId="77777777" w:rsidR="000B1A0B" w:rsidRPr="00265B14" w:rsidRDefault="000B1A0B" w:rsidP="00C752CE">
            <w:pPr>
              <w:jc w:val="center"/>
            </w:pPr>
            <w:r w:rsidRPr="00265B14">
              <w:t>Oxford OX3 7LF</w:t>
            </w:r>
          </w:p>
          <w:p w14:paraId="5DD58F87" w14:textId="77777777" w:rsidR="000B1A0B" w:rsidRPr="00265B14" w:rsidRDefault="000B1A0B" w:rsidP="00C752CE">
            <w:pPr>
              <w:jc w:val="center"/>
            </w:pPr>
            <w:r w:rsidRPr="00265B14">
              <w:t>United Kingdom</w:t>
            </w:r>
          </w:p>
          <w:p w14:paraId="64F00542" w14:textId="77777777" w:rsidR="000B1A0B" w:rsidRPr="00265B14" w:rsidRDefault="000B1A0B" w:rsidP="00C752CE">
            <w:pPr>
              <w:jc w:val="center"/>
            </w:pPr>
          </w:p>
          <w:p w14:paraId="67069F4C" w14:textId="424FD81E" w:rsidR="000B1A0B" w:rsidRPr="00265B14" w:rsidRDefault="000B1A0B" w:rsidP="00C752CE">
            <w:pPr>
              <w:jc w:val="center"/>
            </w:pPr>
            <w:r w:rsidRPr="00265B14">
              <w:t xml:space="preserve">Tel: </w:t>
            </w:r>
            <w:r w:rsidR="00834413" w:rsidRPr="00834413">
              <w:t>0800 1385451</w:t>
            </w:r>
          </w:p>
          <w:p w14:paraId="041A1D26" w14:textId="77777777" w:rsidR="000B1A0B" w:rsidRPr="00265B14" w:rsidRDefault="000B1A0B" w:rsidP="00C752CE">
            <w:pPr>
              <w:jc w:val="center"/>
            </w:pPr>
            <w:r w:rsidRPr="00265B14">
              <w:t>Email:</w:t>
            </w:r>
            <w:r>
              <w:t xml:space="preserve"> recoverytrial@ndph.ox.ac.uk</w:t>
            </w:r>
          </w:p>
          <w:p w14:paraId="78DCFBEA" w14:textId="77777777" w:rsidR="000B1A0B" w:rsidRPr="00265B14" w:rsidRDefault="000B1A0B" w:rsidP="00C752CE">
            <w:pPr>
              <w:jc w:val="center"/>
            </w:pPr>
          </w:p>
          <w:p w14:paraId="50B93A4A" w14:textId="128086FB" w:rsidR="000B1A0B" w:rsidRPr="00834413" w:rsidRDefault="000B1A0B" w:rsidP="00C752CE">
            <w:pPr>
              <w:jc w:val="center"/>
            </w:pPr>
            <w:r w:rsidRPr="00265B14">
              <w:t>Website:</w:t>
            </w:r>
            <w:r w:rsidR="009A510F">
              <w:t xml:space="preserve"> </w:t>
            </w:r>
            <w:hyperlink r:id="rId17" w:history="1">
              <w:r w:rsidR="00C752CE" w:rsidRPr="00A12097">
                <w:rPr>
                  <w:rStyle w:val="Hyperlink"/>
                  <w:rFonts w:cs="Arial"/>
                </w:rPr>
                <w:t>www.recoverytrial.net</w:t>
              </w:r>
            </w:hyperlink>
          </w:p>
          <w:p w14:paraId="6CFE1381" w14:textId="77777777" w:rsidR="000B1A0B" w:rsidRPr="00265B14" w:rsidRDefault="000B1A0B" w:rsidP="00C752CE">
            <w:pPr>
              <w:jc w:val="center"/>
              <w:rPr>
                <w:color w:val="000000" w:themeColor="text1"/>
                <w:sz w:val="20"/>
                <w:szCs w:val="20"/>
              </w:rPr>
            </w:pPr>
            <w:r w:rsidRPr="00834413">
              <w:t>(copies of this protocol and related forms and information can be downloaded)</w:t>
            </w:r>
          </w:p>
        </w:tc>
      </w:tr>
    </w:tbl>
    <w:p w14:paraId="13EAECA4" w14:textId="6EA7E517" w:rsidR="000B1A0B" w:rsidRPr="00265B14" w:rsidRDefault="000B1A0B" w:rsidP="00F123A0"/>
    <w:p w14:paraId="3684FEA2" w14:textId="77777777" w:rsidR="000B1A0B" w:rsidRPr="00265B14" w:rsidRDefault="000B1A0B" w:rsidP="00F123A0"/>
    <w:p w14:paraId="6DF72D87" w14:textId="77777777" w:rsidR="00366AEA" w:rsidRPr="00C752CE" w:rsidRDefault="00366AEA" w:rsidP="00F123A0">
      <w:pPr>
        <w:rPr>
          <w:b/>
        </w:rPr>
      </w:pPr>
      <w:r w:rsidRPr="00C752CE">
        <w:rPr>
          <w:b/>
        </w:rPr>
        <w:t>To RANDOMISE a patient, visit:</w:t>
      </w:r>
    </w:p>
    <w:p w14:paraId="3E9A9838" w14:textId="77777777" w:rsidR="00366AEA" w:rsidRPr="00265B14" w:rsidRDefault="00366AEA"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366AEA" w:rsidRPr="00265B14" w14:paraId="711C947F" w14:textId="77777777" w:rsidTr="00E703DF">
        <w:tc>
          <w:tcPr>
            <w:tcW w:w="9855" w:type="dxa"/>
            <w:shd w:val="clear" w:color="auto" w:fill="auto"/>
          </w:tcPr>
          <w:p w14:paraId="4BCE5FB4" w14:textId="77777777" w:rsidR="00366AEA" w:rsidRPr="00265B14" w:rsidRDefault="00366AEA" w:rsidP="00F123A0"/>
          <w:p w14:paraId="473A618B" w14:textId="4E08D106" w:rsidR="00366AEA" w:rsidRDefault="001001E5" w:rsidP="001001E5">
            <w:pPr>
              <w:tabs>
                <w:tab w:val="left" w:pos="180"/>
                <w:tab w:val="center" w:pos="4819"/>
              </w:tabs>
              <w:jc w:val="left"/>
            </w:pPr>
            <w:r>
              <w:tab/>
            </w:r>
            <w:r>
              <w:tab/>
            </w:r>
            <w:r w:rsidR="003D7060">
              <w:rPr>
                <w:noProof/>
              </w:rPr>
              <w:drawing>
                <wp:inline distT="0" distB="0" distL="0" distR="0" wp14:anchorId="79C8A11D" wp14:editId="4C191490">
                  <wp:extent cx="2627683" cy="748702"/>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8">
                            <a:extLst>
                              <a:ext uri="{28A0092B-C50C-407E-A947-70E740481C1C}">
                                <a14:useLocalDpi xmlns:a14="http://schemas.microsoft.com/office/drawing/2010/main" val="0"/>
                              </a:ext>
                            </a:extLst>
                          </a:blip>
                          <a:stretch>
                            <a:fillRect/>
                          </a:stretch>
                        </pic:blipFill>
                        <pic:spPr>
                          <a:xfrm>
                            <a:off x="0" y="0"/>
                            <a:ext cx="2632583" cy="750098"/>
                          </a:xfrm>
                          <a:prstGeom prst="rect">
                            <a:avLst/>
                          </a:prstGeom>
                        </pic:spPr>
                      </pic:pic>
                    </a:graphicData>
                  </a:graphic>
                </wp:inline>
              </w:drawing>
            </w:r>
          </w:p>
          <w:p w14:paraId="25BCF394" w14:textId="77777777" w:rsidR="00366AEA" w:rsidRPr="00265B14" w:rsidRDefault="00366AEA" w:rsidP="00F123A0"/>
          <w:p w14:paraId="5CD945B0" w14:textId="29E1D0B0" w:rsidR="00366AEA" w:rsidRPr="00C752CE" w:rsidRDefault="00366AEA" w:rsidP="00C752CE">
            <w:pPr>
              <w:jc w:val="center"/>
              <w:rPr>
                <w:rStyle w:val="Hyperlink"/>
                <w:color w:val="000000" w:themeColor="text1"/>
                <w:sz w:val="32"/>
                <w:szCs w:val="28"/>
              </w:rPr>
            </w:pPr>
            <w:r w:rsidRPr="00C752CE">
              <w:rPr>
                <w:color w:val="000000" w:themeColor="text1"/>
                <w:sz w:val="32"/>
                <w:szCs w:val="28"/>
              </w:rPr>
              <w:t>Webs</w:t>
            </w:r>
            <w:r w:rsidRPr="00C752CE">
              <w:rPr>
                <w:color w:val="000000" w:themeColor="text1"/>
                <w:sz w:val="32"/>
                <w:szCs w:val="40"/>
              </w:rPr>
              <w:t xml:space="preserve">ite: </w:t>
            </w:r>
            <w:hyperlink r:id="rId19" w:history="1">
              <w:r w:rsidR="009A510F" w:rsidRPr="00C752CE">
                <w:rPr>
                  <w:rStyle w:val="Hyperlink"/>
                  <w:sz w:val="32"/>
                  <w:szCs w:val="40"/>
                </w:rPr>
                <w:t>www.recoverytrial.net</w:t>
              </w:r>
            </w:hyperlink>
          </w:p>
          <w:p w14:paraId="15657A96" w14:textId="77777777" w:rsidR="00366AEA" w:rsidRPr="00265B14" w:rsidRDefault="00366AEA" w:rsidP="00F123A0"/>
        </w:tc>
      </w:tr>
    </w:tbl>
    <w:p w14:paraId="2E56616A" w14:textId="797B8D7F" w:rsidR="0053169F" w:rsidRPr="00831991" w:rsidRDefault="0053169F" w:rsidP="00C752CE"/>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432191" w16cid:durableId="224B17BD"/>
  <w16cid:commentId w16cid:paraId="2DB5365A" w16cid:durableId="224B18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92B1F" w14:textId="77777777" w:rsidR="00576EE2" w:rsidRDefault="00576EE2" w:rsidP="00F123A0">
      <w:r>
        <w:separator/>
      </w:r>
    </w:p>
    <w:p w14:paraId="14582CF1" w14:textId="77777777" w:rsidR="00576EE2" w:rsidRDefault="00576EE2" w:rsidP="00F123A0"/>
  </w:endnote>
  <w:endnote w:type="continuationSeparator" w:id="0">
    <w:p w14:paraId="1F1947A4" w14:textId="77777777" w:rsidR="00576EE2" w:rsidRDefault="00576EE2" w:rsidP="00F123A0">
      <w:r>
        <w:continuationSeparator/>
      </w:r>
    </w:p>
    <w:p w14:paraId="27DE2A42" w14:textId="77777777" w:rsidR="00576EE2" w:rsidRDefault="00576EE2" w:rsidP="00F123A0"/>
  </w:endnote>
  <w:endnote w:type="continuationNotice" w:id="1">
    <w:p w14:paraId="77CEAA8C" w14:textId="77777777" w:rsidR="00576EE2" w:rsidRDefault="00576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B23F" w14:textId="14D6C174" w:rsidR="00AE7C44" w:rsidRPr="00F123A0" w:rsidRDefault="00AE7C44"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384876">
      <w:rPr>
        <w:noProof/>
        <w:sz w:val="20"/>
        <w:szCs w:val="20"/>
      </w:rPr>
      <w:t>8</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384876">
      <w:rPr>
        <w:noProof/>
        <w:sz w:val="20"/>
        <w:szCs w:val="20"/>
      </w:rPr>
      <w:t>31</w:t>
    </w:r>
    <w:r w:rsidRPr="00F123A0">
      <w:rPr>
        <w:sz w:val="20"/>
        <w:szCs w:val="20"/>
      </w:rPr>
      <w:fldChar w:fldCharType="end"/>
    </w:r>
  </w:p>
  <w:p w14:paraId="6E171C72" w14:textId="04C2AA74" w:rsidR="00AE7C44" w:rsidRPr="00F123A0" w:rsidRDefault="00AE7C44" w:rsidP="00F123A0">
    <w:pPr>
      <w:tabs>
        <w:tab w:val="right" w:pos="9639"/>
      </w:tabs>
      <w:rPr>
        <w:sz w:val="20"/>
        <w:szCs w:val="20"/>
      </w:rPr>
    </w:pPr>
    <w:r w:rsidRPr="00F123A0">
      <w:rPr>
        <w:sz w:val="20"/>
        <w:szCs w:val="20"/>
      </w:rPr>
      <w:t>RECOVERY [</w:t>
    </w:r>
    <w:del w:id="110" w:author="Richard Haynes" w:date="2020-04-18T10:37:00Z">
      <w:r w:rsidDel="00DB6908">
        <w:rPr>
          <w:sz w:val="20"/>
          <w:szCs w:val="20"/>
        </w:rPr>
        <w:delText>V4</w:delText>
      </w:r>
    </w:del>
    <w:ins w:id="111" w:author="Richard Haynes" w:date="2020-04-18T10:37:00Z">
      <w:r>
        <w:rPr>
          <w:sz w:val="20"/>
          <w:szCs w:val="20"/>
        </w:rPr>
        <w:t>V5</w:t>
      </w:r>
    </w:ins>
    <w:r w:rsidRPr="00F123A0">
      <w:rPr>
        <w:sz w:val="20"/>
        <w:szCs w:val="20"/>
      </w:rPr>
      <w:t>.0 2020-04-</w:t>
    </w:r>
    <w:del w:id="112" w:author="Richard Haynes" w:date="2020-04-18T10:37:00Z">
      <w:r w:rsidDel="00DB6908">
        <w:rPr>
          <w:sz w:val="20"/>
          <w:szCs w:val="20"/>
        </w:rPr>
        <w:delText>14</w:delText>
      </w:r>
    </w:del>
    <w:ins w:id="113" w:author="Richard Haynes" w:date="2020-04-22T20:58:00Z">
      <w:r>
        <w:rPr>
          <w:sz w:val="20"/>
          <w:szCs w:val="20"/>
        </w:rPr>
        <w:t>24</w:t>
      </w:r>
    </w:ins>
    <w:r w:rsidRPr="00F123A0">
      <w:rPr>
        <w:sz w:val="20"/>
        <w:szCs w:val="20"/>
      </w:rPr>
      <w:t>]</w:t>
    </w:r>
    <w:r w:rsidRPr="00F123A0">
      <w:rPr>
        <w:sz w:val="20"/>
        <w:szCs w:val="20"/>
      </w:rPr>
      <w:tab/>
    </w:r>
    <w:r w:rsidRPr="00AE25AB">
      <w:rPr>
        <w:color w:val="auto"/>
        <w:sz w:val="20"/>
        <w:szCs w:val="20"/>
        <w:lang w:eastAsia="en-US"/>
      </w:rPr>
      <w:t>ISRCTN50189673</w:t>
    </w:r>
  </w:p>
  <w:p w14:paraId="2C7F0968" w14:textId="387E7932" w:rsidR="00AE7C44" w:rsidRPr="00F123A0" w:rsidRDefault="00AE7C44" w:rsidP="00F123A0">
    <w:pPr>
      <w:tabs>
        <w:tab w:val="right" w:pos="9639"/>
        <w:tab w:val="center" w:pos="10490"/>
      </w:tabs>
      <w:rPr>
        <w:sz w:val="20"/>
        <w:szCs w:val="20"/>
      </w:rPr>
    </w:pPr>
    <w:r w:rsidRPr="00F123A0">
      <w:rPr>
        <w:sz w:val="20"/>
        <w:szCs w:val="20"/>
      </w:rPr>
      <w:tab/>
      <w:t>EudraCT 2020-001113-21</w:t>
    </w:r>
  </w:p>
  <w:p w14:paraId="653CF1DA" w14:textId="77777777" w:rsidR="00AE7C44" w:rsidRPr="006E50F3" w:rsidRDefault="00AE7C44"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7093A" w14:textId="77777777" w:rsidR="00576EE2" w:rsidRDefault="00576EE2" w:rsidP="00F123A0">
      <w:r>
        <w:separator/>
      </w:r>
    </w:p>
    <w:p w14:paraId="0D09AE32" w14:textId="77777777" w:rsidR="00576EE2" w:rsidRDefault="00576EE2" w:rsidP="00F123A0"/>
  </w:footnote>
  <w:footnote w:type="continuationSeparator" w:id="0">
    <w:p w14:paraId="2518AD05" w14:textId="77777777" w:rsidR="00576EE2" w:rsidRDefault="00576EE2" w:rsidP="00F123A0">
      <w:r>
        <w:continuationSeparator/>
      </w:r>
    </w:p>
    <w:p w14:paraId="3EB257E8" w14:textId="77777777" w:rsidR="00576EE2" w:rsidRDefault="00576EE2" w:rsidP="00F123A0"/>
  </w:footnote>
  <w:footnote w:type="continuationNotice" w:id="1">
    <w:p w14:paraId="59BCEFD0" w14:textId="77777777" w:rsidR="00576EE2" w:rsidRDefault="00576EE2"/>
  </w:footnote>
  <w:footnote w:id="2">
    <w:p w14:paraId="2BDEFEF9" w14:textId="53BEDD08" w:rsidR="00AE7C44" w:rsidRDefault="00AE7C44">
      <w:pPr>
        <w:pStyle w:val="FootnoteText"/>
      </w:pPr>
      <w:r w:rsidRPr="004C270C">
        <w:rPr>
          <w:rStyle w:val="FootnoteReference"/>
          <w:sz w:val="18"/>
        </w:rPr>
        <w:footnoteRef/>
      </w:r>
      <w:r w:rsidRPr="004C270C">
        <w:rPr>
          <w:sz w:val="18"/>
        </w:rPr>
        <w:t xml:space="preserve">In general, SARS-CoV-2 infection should be suspected when a patient presents with (i) typical symptoms (e.g. influenza-like illness with fever and muscle pain, or respiratory illness with cough and shortness of breath); and (ii) compatible chest X-ray findings (consolidation or ground-glass shadowing); and (iii) alternative causes have been considered unlikely or excluded (e.g. heart failure, influenza). However, the diagnosis remains a clinical one based on the opinion of the managing doctor. </w:t>
      </w:r>
    </w:p>
  </w:footnote>
  <w:footnote w:id="3">
    <w:p w14:paraId="75222BE0" w14:textId="4954A7ED" w:rsidR="00AE7C44" w:rsidRPr="00655943" w:rsidRDefault="00AE7C44" w:rsidP="00F123A0">
      <w:pPr>
        <w:rPr>
          <w:sz w:val="20"/>
          <w:szCs w:val="20"/>
        </w:rPr>
      </w:pPr>
      <w:r w:rsidRPr="00655943">
        <w:rPr>
          <w:rStyle w:val="FootnoteReference"/>
          <w:sz w:val="20"/>
          <w:szCs w:val="20"/>
        </w:rPr>
        <w:footnoteRef/>
      </w:r>
      <w:r w:rsidRPr="00655943">
        <w:rPr>
          <w:sz w:val="20"/>
          <w:szCs w:val="20"/>
        </w:rPr>
        <w:t xml:space="preserve"> Serious Adverse Events are defined as those adverse events that result in death; are life-threatening; require in-patient hospitali</w:t>
      </w:r>
      <w:r>
        <w:rPr>
          <w:sz w:val="20"/>
          <w:szCs w:val="20"/>
        </w:rPr>
        <w:t>s</w:t>
      </w:r>
      <w:r w:rsidRPr="00655943">
        <w:rPr>
          <w:sz w:val="20"/>
          <w:szCs w:val="20"/>
        </w:rPr>
        <w:t>ation or prolongation of existing hospitali</w:t>
      </w:r>
      <w:r>
        <w:rPr>
          <w:sz w:val="20"/>
          <w:szCs w:val="20"/>
        </w:rPr>
        <w:t>s</w:t>
      </w:r>
      <w:r w:rsidRPr="00655943">
        <w:rPr>
          <w:sz w:val="20"/>
          <w:szCs w:val="20"/>
        </w:rPr>
        <w:t>ation; result in persistent or significant disability or incapacity; result in congenital anomaly or birth defect; or are important medical events in the opinion of the responsible investigator (that is, not life-threatening or resulting in hospitali</w:t>
      </w:r>
      <w:r>
        <w:rPr>
          <w:sz w:val="20"/>
          <w:szCs w:val="20"/>
        </w:rPr>
        <w:t>s</w:t>
      </w:r>
      <w:r w:rsidRPr="00655943">
        <w:rPr>
          <w:sz w:val="20"/>
          <w:szCs w:val="20"/>
        </w:rPr>
        <w:t>ation, but may jeopardise the participant or require intervention to prevent one or other of the outcomes listed above).</w:t>
      </w:r>
    </w:p>
    <w:p w14:paraId="3AFA3706" w14:textId="77777777" w:rsidR="00AE7C44" w:rsidRPr="00655943" w:rsidRDefault="00AE7C44" w:rsidP="00F123A0">
      <w:pPr>
        <w:pStyle w:val="FootnoteTex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D7D9" w14:textId="717CE5C4" w:rsidR="00AE7C44" w:rsidRDefault="00AE7C44" w:rsidP="0076144A">
    <w:pPr>
      <w:pStyle w:val="Header"/>
      <w:jc w:val="right"/>
    </w:pPr>
    <w:r>
      <w:rPr>
        <w:noProof/>
      </w:rPr>
      <w:drawing>
        <wp:inline distT="0" distB="0" distL="0" distR="0" wp14:anchorId="3250EAFB" wp14:editId="19266B1F">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1">
                    <a:extLst>
                      <a:ext uri="{28A0092B-C50C-407E-A947-70E740481C1C}">
                        <a14:useLocalDpi xmlns:a14="http://schemas.microsoft.com/office/drawing/2010/main" val="0"/>
                      </a:ext>
                    </a:extLst>
                  </a:blip>
                  <a:stretch>
                    <a:fillRect/>
                  </a:stretch>
                </pic:blipFill>
                <pic:spPr>
                  <a:xfrm>
                    <a:off x="0" y="0"/>
                    <a:ext cx="1478024" cy="421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201867"/>
    <w:multiLevelType w:val="multilevel"/>
    <w:tmpl w:val="BCDE0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6213C"/>
    <w:multiLevelType w:val="hybridMultilevel"/>
    <w:tmpl w:val="7F8CA596"/>
    <w:lvl w:ilvl="0" w:tplc="08090001">
      <w:start w:val="1"/>
      <w:numFmt w:val="bullet"/>
      <w:lvlText w:val=""/>
      <w:lvlJc w:val="left"/>
      <w:pPr>
        <w:ind w:left="783" w:hanging="360"/>
      </w:pPr>
      <w:rPr>
        <w:rFonts w:ascii="Symbol" w:hAnsi="Symbol" w:cs="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cs="Wingdings" w:hint="default"/>
      </w:rPr>
    </w:lvl>
    <w:lvl w:ilvl="3" w:tplc="08090001" w:tentative="1">
      <w:start w:val="1"/>
      <w:numFmt w:val="bullet"/>
      <w:lvlText w:val=""/>
      <w:lvlJc w:val="left"/>
      <w:pPr>
        <w:ind w:left="2943" w:hanging="360"/>
      </w:pPr>
      <w:rPr>
        <w:rFonts w:ascii="Symbol" w:hAnsi="Symbol" w:cs="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cs="Wingdings" w:hint="default"/>
      </w:rPr>
    </w:lvl>
    <w:lvl w:ilvl="6" w:tplc="08090001" w:tentative="1">
      <w:start w:val="1"/>
      <w:numFmt w:val="bullet"/>
      <w:lvlText w:val=""/>
      <w:lvlJc w:val="left"/>
      <w:pPr>
        <w:ind w:left="5103" w:hanging="360"/>
      </w:pPr>
      <w:rPr>
        <w:rFonts w:ascii="Symbol" w:hAnsi="Symbol" w:cs="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cs="Wingdings" w:hint="default"/>
      </w:rPr>
    </w:lvl>
  </w:abstractNum>
  <w:abstractNum w:abstractNumId="3" w15:restartNumberingAfterBreak="0">
    <w:nsid w:val="0B921243"/>
    <w:multiLevelType w:val="multilevel"/>
    <w:tmpl w:val="A0BCF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9976CE"/>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0F43A0"/>
    <w:multiLevelType w:val="multilevel"/>
    <w:tmpl w:val="081C7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0556FE"/>
    <w:multiLevelType w:val="hybridMultilevel"/>
    <w:tmpl w:val="2432F4CA"/>
    <w:lvl w:ilvl="0" w:tplc="08090001">
      <w:start w:val="1"/>
      <w:numFmt w:val="bullet"/>
      <w:lvlText w:val=""/>
      <w:lvlJc w:val="left"/>
      <w:pPr>
        <w:ind w:left="783" w:hanging="360"/>
      </w:pPr>
      <w:rPr>
        <w:rFonts w:ascii="Symbol" w:hAnsi="Symbol" w:cs="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cs="Wingdings" w:hint="default"/>
      </w:rPr>
    </w:lvl>
    <w:lvl w:ilvl="3" w:tplc="08090001" w:tentative="1">
      <w:start w:val="1"/>
      <w:numFmt w:val="bullet"/>
      <w:lvlText w:val=""/>
      <w:lvlJc w:val="left"/>
      <w:pPr>
        <w:ind w:left="2943" w:hanging="360"/>
      </w:pPr>
      <w:rPr>
        <w:rFonts w:ascii="Symbol" w:hAnsi="Symbol" w:cs="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cs="Wingdings" w:hint="default"/>
      </w:rPr>
    </w:lvl>
    <w:lvl w:ilvl="6" w:tplc="08090001" w:tentative="1">
      <w:start w:val="1"/>
      <w:numFmt w:val="bullet"/>
      <w:lvlText w:val=""/>
      <w:lvlJc w:val="left"/>
      <w:pPr>
        <w:ind w:left="5103" w:hanging="360"/>
      </w:pPr>
      <w:rPr>
        <w:rFonts w:ascii="Symbol" w:hAnsi="Symbol" w:cs="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cs="Wingdings" w:hint="default"/>
      </w:rPr>
    </w:lvl>
  </w:abstractNum>
  <w:abstractNum w:abstractNumId="11"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238C7500"/>
    <w:multiLevelType w:val="multilevel"/>
    <w:tmpl w:val="A23C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135C8"/>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E2265C1"/>
    <w:multiLevelType w:val="multilevel"/>
    <w:tmpl w:val="C0B2FF8E"/>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9"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BE1BED"/>
    <w:multiLevelType w:val="multilevel"/>
    <w:tmpl w:val="09CE7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D01518"/>
    <w:multiLevelType w:val="multilevel"/>
    <w:tmpl w:val="CF1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25" w15:restartNumberingAfterBreak="0">
    <w:nsid w:val="4ACD4D41"/>
    <w:multiLevelType w:val="multilevel"/>
    <w:tmpl w:val="DD4A13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7"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9" w15:restartNumberingAfterBreak="0">
    <w:nsid w:val="65554298"/>
    <w:multiLevelType w:val="hybridMultilevel"/>
    <w:tmpl w:val="1988F28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5AD700E"/>
    <w:multiLevelType w:val="hybridMultilevel"/>
    <w:tmpl w:val="DC2E6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ED5B5A"/>
    <w:multiLevelType w:val="hybridMultilevel"/>
    <w:tmpl w:val="B5ACF534"/>
    <w:lvl w:ilvl="0" w:tplc="10004E34">
      <w:start w:val="1"/>
      <w:numFmt w:val="bullet"/>
      <w:lvlText w:val=""/>
      <w:lvlJc w:val="left"/>
      <w:pPr>
        <w:tabs>
          <w:tab w:val="num" w:pos="720"/>
        </w:tabs>
        <w:ind w:left="720" w:hanging="360"/>
      </w:pPr>
      <w:rPr>
        <w:rFonts w:ascii="Symbol" w:hAnsi="Symbol" w:hint="default"/>
      </w:rPr>
    </w:lvl>
    <w:lvl w:ilvl="1" w:tplc="8C2AA6B0" w:tentative="1">
      <w:start w:val="1"/>
      <w:numFmt w:val="bullet"/>
      <w:lvlText w:val="o"/>
      <w:lvlJc w:val="left"/>
      <w:pPr>
        <w:tabs>
          <w:tab w:val="num" w:pos="1440"/>
        </w:tabs>
        <w:ind w:left="1440" w:hanging="360"/>
      </w:pPr>
      <w:rPr>
        <w:rFonts w:ascii="Courier New" w:hAnsi="Courier New" w:hint="default"/>
      </w:rPr>
    </w:lvl>
    <w:lvl w:ilvl="2" w:tplc="412EF724" w:tentative="1">
      <w:start w:val="1"/>
      <w:numFmt w:val="bullet"/>
      <w:lvlText w:val=""/>
      <w:lvlJc w:val="left"/>
      <w:pPr>
        <w:tabs>
          <w:tab w:val="num" w:pos="2160"/>
        </w:tabs>
        <w:ind w:left="2160" w:hanging="360"/>
      </w:pPr>
      <w:rPr>
        <w:rFonts w:ascii="Wingdings" w:hAnsi="Wingdings" w:hint="default"/>
      </w:rPr>
    </w:lvl>
    <w:lvl w:ilvl="3" w:tplc="A2AAE7C4" w:tentative="1">
      <w:start w:val="1"/>
      <w:numFmt w:val="bullet"/>
      <w:lvlText w:val=""/>
      <w:lvlJc w:val="left"/>
      <w:pPr>
        <w:tabs>
          <w:tab w:val="num" w:pos="2880"/>
        </w:tabs>
        <w:ind w:left="2880" w:hanging="360"/>
      </w:pPr>
      <w:rPr>
        <w:rFonts w:ascii="Symbol" w:hAnsi="Symbol" w:hint="default"/>
      </w:rPr>
    </w:lvl>
    <w:lvl w:ilvl="4" w:tplc="109EF8C0" w:tentative="1">
      <w:start w:val="1"/>
      <w:numFmt w:val="bullet"/>
      <w:lvlText w:val="o"/>
      <w:lvlJc w:val="left"/>
      <w:pPr>
        <w:tabs>
          <w:tab w:val="num" w:pos="3600"/>
        </w:tabs>
        <w:ind w:left="3600" w:hanging="360"/>
      </w:pPr>
      <w:rPr>
        <w:rFonts w:ascii="Courier New" w:hAnsi="Courier New" w:hint="default"/>
      </w:rPr>
    </w:lvl>
    <w:lvl w:ilvl="5" w:tplc="67DCE5C6" w:tentative="1">
      <w:start w:val="1"/>
      <w:numFmt w:val="bullet"/>
      <w:lvlText w:val=""/>
      <w:lvlJc w:val="left"/>
      <w:pPr>
        <w:tabs>
          <w:tab w:val="num" w:pos="4320"/>
        </w:tabs>
        <w:ind w:left="4320" w:hanging="360"/>
      </w:pPr>
      <w:rPr>
        <w:rFonts w:ascii="Wingdings" w:hAnsi="Wingdings" w:hint="default"/>
      </w:rPr>
    </w:lvl>
    <w:lvl w:ilvl="6" w:tplc="7D3853B2" w:tentative="1">
      <w:start w:val="1"/>
      <w:numFmt w:val="bullet"/>
      <w:lvlText w:val=""/>
      <w:lvlJc w:val="left"/>
      <w:pPr>
        <w:tabs>
          <w:tab w:val="num" w:pos="5040"/>
        </w:tabs>
        <w:ind w:left="5040" w:hanging="360"/>
      </w:pPr>
      <w:rPr>
        <w:rFonts w:ascii="Symbol" w:hAnsi="Symbol" w:hint="default"/>
      </w:rPr>
    </w:lvl>
    <w:lvl w:ilvl="7" w:tplc="3FD64F18" w:tentative="1">
      <w:start w:val="1"/>
      <w:numFmt w:val="bullet"/>
      <w:lvlText w:val="o"/>
      <w:lvlJc w:val="left"/>
      <w:pPr>
        <w:tabs>
          <w:tab w:val="num" w:pos="5760"/>
        </w:tabs>
        <w:ind w:left="5760" w:hanging="360"/>
      </w:pPr>
      <w:rPr>
        <w:rFonts w:ascii="Courier New" w:hAnsi="Courier New" w:hint="default"/>
      </w:rPr>
    </w:lvl>
    <w:lvl w:ilvl="8" w:tplc="E638741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E30987"/>
    <w:multiLevelType w:val="hybridMultilevel"/>
    <w:tmpl w:val="E74265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667F46"/>
    <w:multiLevelType w:val="hybridMultilevel"/>
    <w:tmpl w:val="C7AC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733336"/>
    <w:multiLevelType w:val="hybridMultilevel"/>
    <w:tmpl w:val="C28852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DE05B9A"/>
    <w:multiLevelType w:val="multilevel"/>
    <w:tmpl w:val="151E9FA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7FED0068"/>
    <w:multiLevelType w:val="multilevel"/>
    <w:tmpl w:val="E0223BD2"/>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7"/>
  </w:num>
  <w:num w:numId="3">
    <w:abstractNumId w:val="17"/>
  </w:num>
  <w:num w:numId="4">
    <w:abstractNumId w:val="7"/>
  </w:num>
  <w:num w:numId="5">
    <w:abstractNumId w:val="16"/>
  </w:num>
  <w:num w:numId="6">
    <w:abstractNumId w:val="26"/>
  </w:num>
  <w:num w:numId="7">
    <w:abstractNumId w:val="18"/>
  </w:num>
  <w:num w:numId="8">
    <w:abstractNumId w:val="11"/>
  </w:num>
  <w:num w:numId="9">
    <w:abstractNumId w:val="13"/>
  </w:num>
  <w:num w:numId="10">
    <w:abstractNumId w:val="28"/>
  </w:num>
  <w:num w:numId="11">
    <w:abstractNumId w:val="24"/>
  </w:num>
  <w:num w:numId="12">
    <w:abstractNumId w:val="38"/>
  </w:num>
  <w:num w:numId="13">
    <w:abstractNumId w:val="6"/>
  </w:num>
  <w:num w:numId="14">
    <w:abstractNumId w:val="34"/>
  </w:num>
  <w:num w:numId="15">
    <w:abstractNumId w:val="20"/>
  </w:num>
  <w:num w:numId="16">
    <w:abstractNumId w:val="0"/>
  </w:num>
  <w:num w:numId="17">
    <w:abstractNumId w:val="9"/>
  </w:num>
  <w:num w:numId="18">
    <w:abstractNumId w:val="8"/>
  </w:num>
  <w:num w:numId="19">
    <w:abstractNumId w:val="22"/>
  </w:num>
  <w:num w:numId="20">
    <w:abstractNumId w:val="32"/>
  </w:num>
  <w:num w:numId="21">
    <w:abstractNumId w:val="5"/>
  </w:num>
  <w:num w:numId="22">
    <w:abstractNumId w:val="35"/>
  </w:num>
  <w:num w:numId="23">
    <w:abstractNumId w:val="23"/>
  </w:num>
  <w:num w:numId="24">
    <w:abstractNumId w:val="21"/>
  </w:num>
  <w:num w:numId="25">
    <w:abstractNumId w:val="36"/>
  </w:num>
  <w:num w:numId="26">
    <w:abstractNumId w:val="25"/>
  </w:num>
  <w:num w:numId="27">
    <w:abstractNumId w:val="17"/>
  </w:num>
  <w:num w:numId="28">
    <w:abstractNumId w:val="33"/>
  </w:num>
  <w:num w:numId="29">
    <w:abstractNumId w:val="30"/>
  </w:num>
  <w:num w:numId="30">
    <w:abstractNumId w:val="31"/>
  </w:num>
  <w:num w:numId="31">
    <w:abstractNumId w:val="15"/>
  </w:num>
  <w:num w:numId="32">
    <w:abstractNumId w:val="27"/>
  </w:num>
  <w:num w:numId="33">
    <w:abstractNumId w:val="19"/>
  </w:num>
  <w:num w:numId="34">
    <w:abstractNumId w:val="3"/>
  </w:num>
  <w:num w:numId="35">
    <w:abstractNumId w:val="1"/>
  </w:num>
  <w:num w:numId="36">
    <w:abstractNumId w:val="10"/>
  </w:num>
  <w:num w:numId="37">
    <w:abstractNumId w:val="29"/>
  </w:num>
  <w:num w:numId="38">
    <w:abstractNumId w:val="2"/>
  </w:num>
  <w:num w:numId="39">
    <w:abstractNumId w:val="17"/>
  </w:num>
  <w:num w:numId="40">
    <w:abstractNumId w:val="17"/>
  </w:num>
  <w:num w:numId="41">
    <w:abstractNumId w:val="17"/>
  </w:num>
  <w:num w:numId="42">
    <w:abstractNumId w:val="12"/>
  </w:num>
  <w:num w:numId="43">
    <w:abstractNumId w:val="17"/>
  </w:num>
  <w:num w:numId="44">
    <w:abstractNumId w:val="1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Faust S.N.">
    <w15:presenceInfo w15:providerId="None" w15:userId="Faust S.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4097">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 Sections&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2w9d5f9xq055xxedxp9pfvw85zr599rxzvvw&quot;&gt;nCoV&lt;record-ids&gt;&lt;item&gt;1&lt;/item&gt;&lt;item&gt;4&lt;/item&gt;&lt;item&gt;5&lt;/item&gt;&lt;item&gt;6&lt;/item&gt;&lt;item&gt;8&lt;/item&gt;&lt;item&gt;9&lt;/item&gt;&lt;item&gt;34&lt;/item&gt;&lt;item&gt;35&lt;/item&gt;&lt;item&gt;36&lt;/item&gt;&lt;item&gt;37&lt;/item&gt;&lt;item&gt;40&lt;/item&gt;&lt;item&gt;59&lt;/item&gt;&lt;item&gt;60&lt;/item&gt;&lt;item&gt;63&lt;/item&gt;&lt;item&gt;64&lt;/item&gt;&lt;item&gt;65&lt;/item&gt;&lt;item&gt;68&lt;/item&gt;&lt;item&gt;69&lt;/item&gt;&lt;item&gt;74&lt;/item&gt;&lt;item&gt;75&lt;/item&gt;&lt;item&gt;76&lt;/item&gt;&lt;item&gt;77&lt;/item&gt;&lt;item&gt;79&lt;/item&gt;&lt;item&gt;81&lt;/item&gt;&lt;item&gt;82&lt;/item&gt;&lt;item&gt;83&lt;/item&gt;&lt;item&gt;84&lt;/item&gt;&lt;item&gt;85&lt;/item&gt;&lt;item&gt;86&lt;/item&gt;&lt;item&gt;87&lt;/item&gt;&lt;item&gt;93&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2F84"/>
    <w:rsid w:val="0000328D"/>
    <w:rsid w:val="000032BA"/>
    <w:rsid w:val="000035D1"/>
    <w:rsid w:val="00004955"/>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7BC"/>
    <w:rsid w:val="000139F5"/>
    <w:rsid w:val="00014299"/>
    <w:rsid w:val="000151A8"/>
    <w:rsid w:val="00015EBA"/>
    <w:rsid w:val="00015F7F"/>
    <w:rsid w:val="0001619C"/>
    <w:rsid w:val="00016B10"/>
    <w:rsid w:val="00017C43"/>
    <w:rsid w:val="00017D25"/>
    <w:rsid w:val="0002041D"/>
    <w:rsid w:val="000205D5"/>
    <w:rsid w:val="000213FC"/>
    <w:rsid w:val="000215F3"/>
    <w:rsid w:val="00021F6F"/>
    <w:rsid w:val="00022477"/>
    <w:rsid w:val="0002249F"/>
    <w:rsid w:val="00022FE4"/>
    <w:rsid w:val="00023082"/>
    <w:rsid w:val="00023A19"/>
    <w:rsid w:val="00023B69"/>
    <w:rsid w:val="000241CB"/>
    <w:rsid w:val="000242E8"/>
    <w:rsid w:val="00024E87"/>
    <w:rsid w:val="00024F3D"/>
    <w:rsid w:val="00024FA4"/>
    <w:rsid w:val="00025D94"/>
    <w:rsid w:val="00026055"/>
    <w:rsid w:val="00026366"/>
    <w:rsid w:val="000268F2"/>
    <w:rsid w:val="00027198"/>
    <w:rsid w:val="00027C18"/>
    <w:rsid w:val="00027C5F"/>
    <w:rsid w:val="00030CAE"/>
    <w:rsid w:val="00030D7F"/>
    <w:rsid w:val="0003194B"/>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731B"/>
    <w:rsid w:val="0003757E"/>
    <w:rsid w:val="00040004"/>
    <w:rsid w:val="00040D43"/>
    <w:rsid w:val="00040EA7"/>
    <w:rsid w:val="0004125E"/>
    <w:rsid w:val="0004128A"/>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A01"/>
    <w:rsid w:val="00052A66"/>
    <w:rsid w:val="00052FCB"/>
    <w:rsid w:val="00052FCF"/>
    <w:rsid w:val="00053D37"/>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E11"/>
    <w:rsid w:val="000631C7"/>
    <w:rsid w:val="00063332"/>
    <w:rsid w:val="00063830"/>
    <w:rsid w:val="00063A69"/>
    <w:rsid w:val="00063DEC"/>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E6A"/>
    <w:rsid w:val="0007214D"/>
    <w:rsid w:val="000724D2"/>
    <w:rsid w:val="0007259F"/>
    <w:rsid w:val="00073E3B"/>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3A11"/>
    <w:rsid w:val="0008414B"/>
    <w:rsid w:val="00084AC3"/>
    <w:rsid w:val="00085131"/>
    <w:rsid w:val="00085631"/>
    <w:rsid w:val="00085EFF"/>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D2"/>
    <w:rsid w:val="00095330"/>
    <w:rsid w:val="000957B2"/>
    <w:rsid w:val="00095FBE"/>
    <w:rsid w:val="000961DC"/>
    <w:rsid w:val="000962F9"/>
    <w:rsid w:val="00096813"/>
    <w:rsid w:val="00097B58"/>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A7C"/>
    <w:rsid w:val="000B0B94"/>
    <w:rsid w:val="000B1208"/>
    <w:rsid w:val="000B1A0B"/>
    <w:rsid w:val="000B1CFA"/>
    <w:rsid w:val="000B2168"/>
    <w:rsid w:val="000B2306"/>
    <w:rsid w:val="000B2A4E"/>
    <w:rsid w:val="000B2AC5"/>
    <w:rsid w:val="000B2BA8"/>
    <w:rsid w:val="000B2BAD"/>
    <w:rsid w:val="000B2C4A"/>
    <w:rsid w:val="000B2D6F"/>
    <w:rsid w:val="000B2F4B"/>
    <w:rsid w:val="000B305C"/>
    <w:rsid w:val="000B3921"/>
    <w:rsid w:val="000B39F6"/>
    <w:rsid w:val="000B3B4F"/>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1CA"/>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FF3"/>
    <w:rsid w:val="000C6B98"/>
    <w:rsid w:val="000C6BDF"/>
    <w:rsid w:val="000C7152"/>
    <w:rsid w:val="000C7365"/>
    <w:rsid w:val="000C7425"/>
    <w:rsid w:val="000D0265"/>
    <w:rsid w:val="000D06AB"/>
    <w:rsid w:val="000D0B20"/>
    <w:rsid w:val="000D0B5E"/>
    <w:rsid w:val="000D0CE7"/>
    <w:rsid w:val="000D0F73"/>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C70"/>
    <w:rsid w:val="000D63B1"/>
    <w:rsid w:val="000D6F6E"/>
    <w:rsid w:val="000D6FE6"/>
    <w:rsid w:val="000D7DAE"/>
    <w:rsid w:val="000E063D"/>
    <w:rsid w:val="000E1521"/>
    <w:rsid w:val="000E2966"/>
    <w:rsid w:val="000E2B0C"/>
    <w:rsid w:val="000E2F7F"/>
    <w:rsid w:val="000E3523"/>
    <w:rsid w:val="000E3935"/>
    <w:rsid w:val="000E4389"/>
    <w:rsid w:val="000E47E2"/>
    <w:rsid w:val="000E4F9D"/>
    <w:rsid w:val="000E5DC8"/>
    <w:rsid w:val="000E63CC"/>
    <w:rsid w:val="000E6B1D"/>
    <w:rsid w:val="000E6C36"/>
    <w:rsid w:val="000E7B9C"/>
    <w:rsid w:val="000F013C"/>
    <w:rsid w:val="000F04BA"/>
    <w:rsid w:val="000F0FB1"/>
    <w:rsid w:val="000F1931"/>
    <w:rsid w:val="000F1A65"/>
    <w:rsid w:val="000F1B7B"/>
    <w:rsid w:val="000F1CC9"/>
    <w:rsid w:val="000F1DFF"/>
    <w:rsid w:val="000F1EF2"/>
    <w:rsid w:val="000F2563"/>
    <w:rsid w:val="000F2643"/>
    <w:rsid w:val="000F33BB"/>
    <w:rsid w:val="000F3561"/>
    <w:rsid w:val="000F3E30"/>
    <w:rsid w:val="000F4027"/>
    <w:rsid w:val="000F4778"/>
    <w:rsid w:val="000F4D25"/>
    <w:rsid w:val="000F5816"/>
    <w:rsid w:val="000F5916"/>
    <w:rsid w:val="000F5A2D"/>
    <w:rsid w:val="000F5D4C"/>
    <w:rsid w:val="000F6128"/>
    <w:rsid w:val="000F6233"/>
    <w:rsid w:val="000F6359"/>
    <w:rsid w:val="000F6454"/>
    <w:rsid w:val="000F682F"/>
    <w:rsid w:val="000F702D"/>
    <w:rsid w:val="000F734D"/>
    <w:rsid w:val="000F797D"/>
    <w:rsid w:val="000F7FDB"/>
    <w:rsid w:val="001001E5"/>
    <w:rsid w:val="001001F7"/>
    <w:rsid w:val="001005B2"/>
    <w:rsid w:val="001007EA"/>
    <w:rsid w:val="001013E6"/>
    <w:rsid w:val="00101CC7"/>
    <w:rsid w:val="00101D44"/>
    <w:rsid w:val="00101E16"/>
    <w:rsid w:val="0010226F"/>
    <w:rsid w:val="00102FAD"/>
    <w:rsid w:val="00103026"/>
    <w:rsid w:val="00103A3D"/>
    <w:rsid w:val="00103A60"/>
    <w:rsid w:val="00103AB6"/>
    <w:rsid w:val="001041A5"/>
    <w:rsid w:val="00104429"/>
    <w:rsid w:val="001046F7"/>
    <w:rsid w:val="00104E16"/>
    <w:rsid w:val="00105089"/>
    <w:rsid w:val="00105D4F"/>
    <w:rsid w:val="00105E4B"/>
    <w:rsid w:val="001069C3"/>
    <w:rsid w:val="00106BC6"/>
    <w:rsid w:val="00110299"/>
    <w:rsid w:val="001104CE"/>
    <w:rsid w:val="00110D45"/>
    <w:rsid w:val="00110DE3"/>
    <w:rsid w:val="00111708"/>
    <w:rsid w:val="00112BA9"/>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4F"/>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3021F"/>
    <w:rsid w:val="00130663"/>
    <w:rsid w:val="00130D66"/>
    <w:rsid w:val="0013104E"/>
    <w:rsid w:val="0013207C"/>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16B5"/>
    <w:rsid w:val="0015189C"/>
    <w:rsid w:val="0015225C"/>
    <w:rsid w:val="001523B6"/>
    <w:rsid w:val="00152BAD"/>
    <w:rsid w:val="00152F01"/>
    <w:rsid w:val="0015330D"/>
    <w:rsid w:val="001533BF"/>
    <w:rsid w:val="00153660"/>
    <w:rsid w:val="00153F4B"/>
    <w:rsid w:val="00154479"/>
    <w:rsid w:val="00154B6B"/>
    <w:rsid w:val="00155AAB"/>
    <w:rsid w:val="0015626F"/>
    <w:rsid w:val="00156A20"/>
    <w:rsid w:val="001573B8"/>
    <w:rsid w:val="0015754D"/>
    <w:rsid w:val="001575C3"/>
    <w:rsid w:val="00157E87"/>
    <w:rsid w:val="001600A1"/>
    <w:rsid w:val="001600C0"/>
    <w:rsid w:val="00160351"/>
    <w:rsid w:val="001604BC"/>
    <w:rsid w:val="00160C53"/>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7FA"/>
    <w:rsid w:val="00166D39"/>
    <w:rsid w:val="00167119"/>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7CC"/>
    <w:rsid w:val="00187C14"/>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AF7"/>
    <w:rsid w:val="001A3F7A"/>
    <w:rsid w:val="001A3FA9"/>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3057"/>
    <w:rsid w:val="001B3228"/>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E14"/>
    <w:rsid w:val="001D7E33"/>
    <w:rsid w:val="001E03CF"/>
    <w:rsid w:val="001E0CE4"/>
    <w:rsid w:val="001E0EF9"/>
    <w:rsid w:val="001E1EC5"/>
    <w:rsid w:val="001E2370"/>
    <w:rsid w:val="001E26EC"/>
    <w:rsid w:val="001E329B"/>
    <w:rsid w:val="001E3713"/>
    <w:rsid w:val="001E3C49"/>
    <w:rsid w:val="001E41F5"/>
    <w:rsid w:val="001E44C3"/>
    <w:rsid w:val="001E4A11"/>
    <w:rsid w:val="001E4D53"/>
    <w:rsid w:val="001E524E"/>
    <w:rsid w:val="001E673D"/>
    <w:rsid w:val="001E6D54"/>
    <w:rsid w:val="001E7B9F"/>
    <w:rsid w:val="001E7F28"/>
    <w:rsid w:val="001F04AB"/>
    <w:rsid w:val="001F081F"/>
    <w:rsid w:val="001F0853"/>
    <w:rsid w:val="001F1ED5"/>
    <w:rsid w:val="001F1F71"/>
    <w:rsid w:val="001F2004"/>
    <w:rsid w:val="001F2820"/>
    <w:rsid w:val="001F3541"/>
    <w:rsid w:val="001F35EA"/>
    <w:rsid w:val="001F3884"/>
    <w:rsid w:val="001F3C6B"/>
    <w:rsid w:val="001F3C72"/>
    <w:rsid w:val="001F48AC"/>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509B"/>
    <w:rsid w:val="00205830"/>
    <w:rsid w:val="0020586A"/>
    <w:rsid w:val="00205CF3"/>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4C2"/>
    <w:rsid w:val="002246CD"/>
    <w:rsid w:val="00224C2C"/>
    <w:rsid w:val="00225D62"/>
    <w:rsid w:val="00225E35"/>
    <w:rsid w:val="00226248"/>
    <w:rsid w:val="002263DC"/>
    <w:rsid w:val="002268AB"/>
    <w:rsid w:val="002271C3"/>
    <w:rsid w:val="002278A3"/>
    <w:rsid w:val="00227D1B"/>
    <w:rsid w:val="002302D9"/>
    <w:rsid w:val="00230521"/>
    <w:rsid w:val="00230853"/>
    <w:rsid w:val="0023191A"/>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381"/>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505E3"/>
    <w:rsid w:val="00250CEF"/>
    <w:rsid w:val="00250DD7"/>
    <w:rsid w:val="00251164"/>
    <w:rsid w:val="0025144E"/>
    <w:rsid w:val="00252085"/>
    <w:rsid w:val="002529BC"/>
    <w:rsid w:val="00252A65"/>
    <w:rsid w:val="00252F98"/>
    <w:rsid w:val="00253302"/>
    <w:rsid w:val="0025559B"/>
    <w:rsid w:val="00255DAB"/>
    <w:rsid w:val="00255F70"/>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D95"/>
    <w:rsid w:val="00262F5A"/>
    <w:rsid w:val="00263154"/>
    <w:rsid w:val="0026349D"/>
    <w:rsid w:val="0026352F"/>
    <w:rsid w:val="00263652"/>
    <w:rsid w:val="00264064"/>
    <w:rsid w:val="00264388"/>
    <w:rsid w:val="0026438F"/>
    <w:rsid w:val="00264BBE"/>
    <w:rsid w:val="00265543"/>
    <w:rsid w:val="00265B14"/>
    <w:rsid w:val="00266277"/>
    <w:rsid w:val="00266CBC"/>
    <w:rsid w:val="00270471"/>
    <w:rsid w:val="002709FF"/>
    <w:rsid w:val="00270EEE"/>
    <w:rsid w:val="002712A1"/>
    <w:rsid w:val="00271D43"/>
    <w:rsid w:val="00272C36"/>
    <w:rsid w:val="00273533"/>
    <w:rsid w:val="00274413"/>
    <w:rsid w:val="0027449C"/>
    <w:rsid w:val="002749CF"/>
    <w:rsid w:val="00274D46"/>
    <w:rsid w:val="00275491"/>
    <w:rsid w:val="00275932"/>
    <w:rsid w:val="002761E9"/>
    <w:rsid w:val="00276271"/>
    <w:rsid w:val="002764C8"/>
    <w:rsid w:val="00276540"/>
    <w:rsid w:val="00276626"/>
    <w:rsid w:val="0027701A"/>
    <w:rsid w:val="00280B4B"/>
    <w:rsid w:val="002814D5"/>
    <w:rsid w:val="00281705"/>
    <w:rsid w:val="00281B05"/>
    <w:rsid w:val="00282473"/>
    <w:rsid w:val="00282A68"/>
    <w:rsid w:val="00283353"/>
    <w:rsid w:val="00283521"/>
    <w:rsid w:val="002841B5"/>
    <w:rsid w:val="002842A7"/>
    <w:rsid w:val="002851EA"/>
    <w:rsid w:val="002852AA"/>
    <w:rsid w:val="00285465"/>
    <w:rsid w:val="00285CAF"/>
    <w:rsid w:val="00285D01"/>
    <w:rsid w:val="00285EDF"/>
    <w:rsid w:val="002861BF"/>
    <w:rsid w:val="0028679E"/>
    <w:rsid w:val="00286E99"/>
    <w:rsid w:val="00286FE9"/>
    <w:rsid w:val="0028710A"/>
    <w:rsid w:val="002873B0"/>
    <w:rsid w:val="00287536"/>
    <w:rsid w:val="00287E1D"/>
    <w:rsid w:val="00290021"/>
    <w:rsid w:val="002903F1"/>
    <w:rsid w:val="00290D1C"/>
    <w:rsid w:val="002911C4"/>
    <w:rsid w:val="00291D2B"/>
    <w:rsid w:val="002925A6"/>
    <w:rsid w:val="002932F4"/>
    <w:rsid w:val="00294E6F"/>
    <w:rsid w:val="00295721"/>
    <w:rsid w:val="00295817"/>
    <w:rsid w:val="00296676"/>
    <w:rsid w:val="002972D6"/>
    <w:rsid w:val="0029744D"/>
    <w:rsid w:val="002979DA"/>
    <w:rsid w:val="002A0738"/>
    <w:rsid w:val="002A1B8F"/>
    <w:rsid w:val="002A1E29"/>
    <w:rsid w:val="002A1EF1"/>
    <w:rsid w:val="002A2086"/>
    <w:rsid w:val="002A26D6"/>
    <w:rsid w:val="002A2966"/>
    <w:rsid w:val="002A29C5"/>
    <w:rsid w:val="002A2AA5"/>
    <w:rsid w:val="002A3263"/>
    <w:rsid w:val="002A359C"/>
    <w:rsid w:val="002A40B0"/>
    <w:rsid w:val="002A40E8"/>
    <w:rsid w:val="002A490E"/>
    <w:rsid w:val="002A4994"/>
    <w:rsid w:val="002A5944"/>
    <w:rsid w:val="002A594D"/>
    <w:rsid w:val="002A5B09"/>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15A8"/>
    <w:rsid w:val="002C201D"/>
    <w:rsid w:val="002C3746"/>
    <w:rsid w:val="002C4077"/>
    <w:rsid w:val="002C49BF"/>
    <w:rsid w:val="002C4AF7"/>
    <w:rsid w:val="002C4C84"/>
    <w:rsid w:val="002C4DD8"/>
    <w:rsid w:val="002C55EF"/>
    <w:rsid w:val="002C6155"/>
    <w:rsid w:val="002C72FD"/>
    <w:rsid w:val="002C756B"/>
    <w:rsid w:val="002D015F"/>
    <w:rsid w:val="002D0388"/>
    <w:rsid w:val="002D06B9"/>
    <w:rsid w:val="002D17AB"/>
    <w:rsid w:val="002D1F9A"/>
    <w:rsid w:val="002D2519"/>
    <w:rsid w:val="002D2574"/>
    <w:rsid w:val="002D2E65"/>
    <w:rsid w:val="002D41BA"/>
    <w:rsid w:val="002D4CD5"/>
    <w:rsid w:val="002D4CEC"/>
    <w:rsid w:val="002D5153"/>
    <w:rsid w:val="002D5457"/>
    <w:rsid w:val="002D5F76"/>
    <w:rsid w:val="002D67CE"/>
    <w:rsid w:val="002D6851"/>
    <w:rsid w:val="002D6ADB"/>
    <w:rsid w:val="002D7564"/>
    <w:rsid w:val="002E01AC"/>
    <w:rsid w:val="002E0467"/>
    <w:rsid w:val="002E0A7E"/>
    <w:rsid w:val="002E0B0A"/>
    <w:rsid w:val="002E0E76"/>
    <w:rsid w:val="002E0EE0"/>
    <w:rsid w:val="002E0F49"/>
    <w:rsid w:val="002E14EB"/>
    <w:rsid w:val="002E16AE"/>
    <w:rsid w:val="002E1BB8"/>
    <w:rsid w:val="002E2650"/>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25CD"/>
    <w:rsid w:val="002F2DC3"/>
    <w:rsid w:val="002F2F24"/>
    <w:rsid w:val="002F2FF7"/>
    <w:rsid w:val="002F3C52"/>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4D35"/>
    <w:rsid w:val="00315669"/>
    <w:rsid w:val="00315C2C"/>
    <w:rsid w:val="0031632B"/>
    <w:rsid w:val="00316954"/>
    <w:rsid w:val="00316CA9"/>
    <w:rsid w:val="00316F80"/>
    <w:rsid w:val="003170FF"/>
    <w:rsid w:val="003172C3"/>
    <w:rsid w:val="00317BF4"/>
    <w:rsid w:val="00317E20"/>
    <w:rsid w:val="00320351"/>
    <w:rsid w:val="003207ED"/>
    <w:rsid w:val="00320F1E"/>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92E"/>
    <w:rsid w:val="00330E4F"/>
    <w:rsid w:val="00330EF9"/>
    <w:rsid w:val="00330FAF"/>
    <w:rsid w:val="00330FCB"/>
    <w:rsid w:val="0033200D"/>
    <w:rsid w:val="003323F8"/>
    <w:rsid w:val="0033271C"/>
    <w:rsid w:val="003328A8"/>
    <w:rsid w:val="003328DE"/>
    <w:rsid w:val="003334E3"/>
    <w:rsid w:val="00334D38"/>
    <w:rsid w:val="00335230"/>
    <w:rsid w:val="00335E90"/>
    <w:rsid w:val="003360CB"/>
    <w:rsid w:val="00336601"/>
    <w:rsid w:val="00336A40"/>
    <w:rsid w:val="003401DA"/>
    <w:rsid w:val="0034073E"/>
    <w:rsid w:val="00340865"/>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AE7"/>
    <w:rsid w:val="00350C29"/>
    <w:rsid w:val="00350DC8"/>
    <w:rsid w:val="003517AB"/>
    <w:rsid w:val="00351C46"/>
    <w:rsid w:val="00351E64"/>
    <w:rsid w:val="00354408"/>
    <w:rsid w:val="00354732"/>
    <w:rsid w:val="00354793"/>
    <w:rsid w:val="00354BE6"/>
    <w:rsid w:val="003559E1"/>
    <w:rsid w:val="00355C79"/>
    <w:rsid w:val="00355F21"/>
    <w:rsid w:val="00356153"/>
    <w:rsid w:val="003563CE"/>
    <w:rsid w:val="003566D5"/>
    <w:rsid w:val="003568BE"/>
    <w:rsid w:val="003570EC"/>
    <w:rsid w:val="003573A0"/>
    <w:rsid w:val="003575A9"/>
    <w:rsid w:val="003575F4"/>
    <w:rsid w:val="00360225"/>
    <w:rsid w:val="003608EC"/>
    <w:rsid w:val="00360FB0"/>
    <w:rsid w:val="00361672"/>
    <w:rsid w:val="003618E8"/>
    <w:rsid w:val="00361B6A"/>
    <w:rsid w:val="00361FE2"/>
    <w:rsid w:val="0036289C"/>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3109"/>
    <w:rsid w:val="00373357"/>
    <w:rsid w:val="003736CB"/>
    <w:rsid w:val="00373B67"/>
    <w:rsid w:val="00373C81"/>
    <w:rsid w:val="00373C97"/>
    <w:rsid w:val="00373FAA"/>
    <w:rsid w:val="0037516D"/>
    <w:rsid w:val="003752F5"/>
    <w:rsid w:val="00375581"/>
    <w:rsid w:val="0037561D"/>
    <w:rsid w:val="003759A6"/>
    <w:rsid w:val="00376513"/>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BCB"/>
    <w:rsid w:val="00392DD5"/>
    <w:rsid w:val="00393212"/>
    <w:rsid w:val="0039321F"/>
    <w:rsid w:val="0039365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A87"/>
    <w:rsid w:val="003A2D20"/>
    <w:rsid w:val="003A2EF8"/>
    <w:rsid w:val="003A3383"/>
    <w:rsid w:val="003A3802"/>
    <w:rsid w:val="003A38E3"/>
    <w:rsid w:val="003A3948"/>
    <w:rsid w:val="003A3EAF"/>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C3D"/>
    <w:rsid w:val="003B10B3"/>
    <w:rsid w:val="003B10BB"/>
    <w:rsid w:val="003B144C"/>
    <w:rsid w:val="003B15E0"/>
    <w:rsid w:val="003B1742"/>
    <w:rsid w:val="003B2447"/>
    <w:rsid w:val="003B33A5"/>
    <w:rsid w:val="003B359D"/>
    <w:rsid w:val="003B3DC3"/>
    <w:rsid w:val="003B4044"/>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A9B"/>
    <w:rsid w:val="003C2FF7"/>
    <w:rsid w:val="003C3045"/>
    <w:rsid w:val="003C30C8"/>
    <w:rsid w:val="003C3BB5"/>
    <w:rsid w:val="003C3EA8"/>
    <w:rsid w:val="003C3ED1"/>
    <w:rsid w:val="003C407A"/>
    <w:rsid w:val="003C4421"/>
    <w:rsid w:val="003C4709"/>
    <w:rsid w:val="003C4AA4"/>
    <w:rsid w:val="003C63AD"/>
    <w:rsid w:val="003C66E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7007"/>
    <w:rsid w:val="003D7060"/>
    <w:rsid w:val="003D70F4"/>
    <w:rsid w:val="003D714E"/>
    <w:rsid w:val="003D7785"/>
    <w:rsid w:val="003D7893"/>
    <w:rsid w:val="003D7C36"/>
    <w:rsid w:val="003D7D07"/>
    <w:rsid w:val="003E011E"/>
    <w:rsid w:val="003E09C3"/>
    <w:rsid w:val="003E1426"/>
    <w:rsid w:val="003E18CC"/>
    <w:rsid w:val="003E300D"/>
    <w:rsid w:val="003E3A7C"/>
    <w:rsid w:val="003E3B43"/>
    <w:rsid w:val="003E3D36"/>
    <w:rsid w:val="003E4562"/>
    <w:rsid w:val="003E4A2F"/>
    <w:rsid w:val="003E4E31"/>
    <w:rsid w:val="003E5960"/>
    <w:rsid w:val="003E5975"/>
    <w:rsid w:val="003E5993"/>
    <w:rsid w:val="003E5F90"/>
    <w:rsid w:val="003E60DB"/>
    <w:rsid w:val="003E669A"/>
    <w:rsid w:val="003E6744"/>
    <w:rsid w:val="003F021B"/>
    <w:rsid w:val="003F0680"/>
    <w:rsid w:val="003F06E3"/>
    <w:rsid w:val="003F1EA1"/>
    <w:rsid w:val="003F2041"/>
    <w:rsid w:val="003F30E1"/>
    <w:rsid w:val="003F31DD"/>
    <w:rsid w:val="003F3A9A"/>
    <w:rsid w:val="003F3C4E"/>
    <w:rsid w:val="003F468F"/>
    <w:rsid w:val="003F4B83"/>
    <w:rsid w:val="003F4CC4"/>
    <w:rsid w:val="003F4E04"/>
    <w:rsid w:val="003F5ACF"/>
    <w:rsid w:val="003F6730"/>
    <w:rsid w:val="003F771B"/>
    <w:rsid w:val="003F7963"/>
    <w:rsid w:val="004002EE"/>
    <w:rsid w:val="004007D2"/>
    <w:rsid w:val="00400DAC"/>
    <w:rsid w:val="00400EE4"/>
    <w:rsid w:val="00401078"/>
    <w:rsid w:val="004016C8"/>
    <w:rsid w:val="00401810"/>
    <w:rsid w:val="004018BF"/>
    <w:rsid w:val="00401C63"/>
    <w:rsid w:val="00401C88"/>
    <w:rsid w:val="00402073"/>
    <w:rsid w:val="00403878"/>
    <w:rsid w:val="00403A00"/>
    <w:rsid w:val="00403A8E"/>
    <w:rsid w:val="00403DAA"/>
    <w:rsid w:val="004042E2"/>
    <w:rsid w:val="00404387"/>
    <w:rsid w:val="00405161"/>
    <w:rsid w:val="004052EA"/>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ECA"/>
    <w:rsid w:val="004214B6"/>
    <w:rsid w:val="00421768"/>
    <w:rsid w:val="004218A1"/>
    <w:rsid w:val="00422766"/>
    <w:rsid w:val="00423666"/>
    <w:rsid w:val="004236B8"/>
    <w:rsid w:val="00423B84"/>
    <w:rsid w:val="00423D0F"/>
    <w:rsid w:val="00424AEF"/>
    <w:rsid w:val="004260B7"/>
    <w:rsid w:val="004269D0"/>
    <w:rsid w:val="00426AC7"/>
    <w:rsid w:val="004279C6"/>
    <w:rsid w:val="00427D1E"/>
    <w:rsid w:val="00427E36"/>
    <w:rsid w:val="004312B3"/>
    <w:rsid w:val="0043161A"/>
    <w:rsid w:val="004319B4"/>
    <w:rsid w:val="00431A6E"/>
    <w:rsid w:val="00431B70"/>
    <w:rsid w:val="004332E7"/>
    <w:rsid w:val="004336EB"/>
    <w:rsid w:val="00433D39"/>
    <w:rsid w:val="004341BE"/>
    <w:rsid w:val="00434827"/>
    <w:rsid w:val="004351AB"/>
    <w:rsid w:val="0043554C"/>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50E6E"/>
    <w:rsid w:val="00452946"/>
    <w:rsid w:val="00452FA1"/>
    <w:rsid w:val="00453C7A"/>
    <w:rsid w:val="004543C2"/>
    <w:rsid w:val="00454906"/>
    <w:rsid w:val="00454BFE"/>
    <w:rsid w:val="004552E6"/>
    <w:rsid w:val="0045545E"/>
    <w:rsid w:val="00455D3F"/>
    <w:rsid w:val="004561C4"/>
    <w:rsid w:val="004565A4"/>
    <w:rsid w:val="00456671"/>
    <w:rsid w:val="00457042"/>
    <w:rsid w:val="004604CF"/>
    <w:rsid w:val="00460880"/>
    <w:rsid w:val="00460A60"/>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7944"/>
    <w:rsid w:val="004700B2"/>
    <w:rsid w:val="00470C48"/>
    <w:rsid w:val="0047142C"/>
    <w:rsid w:val="00471541"/>
    <w:rsid w:val="004716F1"/>
    <w:rsid w:val="00471707"/>
    <w:rsid w:val="00471B75"/>
    <w:rsid w:val="004720E8"/>
    <w:rsid w:val="004727C2"/>
    <w:rsid w:val="0047283E"/>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CA7"/>
    <w:rsid w:val="004814E6"/>
    <w:rsid w:val="00481D01"/>
    <w:rsid w:val="00481F91"/>
    <w:rsid w:val="00482648"/>
    <w:rsid w:val="00483152"/>
    <w:rsid w:val="004832D7"/>
    <w:rsid w:val="00483401"/>
    <w:rsid w:val="004834CD"/>
    <w:rsid w:val="00483531"/>
    <w:rsid w:val="00484606"/>
    <w:rsid w:val="00484AEE"/>
    <w:rsid w:val="00486461"/>
    <w:rsid w:val="00486F86"/>
    <w:rsid w:val="004877A4"/>
    <w:rsid w:val="004879A5"/>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31B"/>
    <w:rsid w:val="004A15ED"/>
    <w:rsid w:val="004A246E"/>
    <w:rsid w:val="004A35E1"/>
    <w:rsid w:val="004A3E5E"/>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6CB"/>
    <w:rsid w:val="004B7859"/>
    <w:rsid w:val="004C0160"/>
    <w:rsid w:val="004C270C"/>
    <w:rsid w:val="004C2CAF"/>
    <w:rsid w:val="004C2CBC"/>
    <w:rsid w:val="004C31FD"/>
    <w:rsid w:val="004C39C7"/>
    <w:rsid w:val="004C3CEA"/>
    <w:rsid w:val="004C3E49"/>
    <w:rsid w:val="004C42FB"/>
    <w:rsid w:val="004C54E7"/>
    <w:rsid w:val="004C6001"/>
    <w:rsid w:val="004C624D"/>
    <w:rsid w:val="004C6942"/>
    <w:rsid w:val="004C6955"/>
    <w:rsid w:val="004C74AA"/>
    <w:rsid w:val="004C7795"/>
    <w:rsid w:val="004C7D3D"/>
    <w:rsid w:val="004D07C0"/>
    <w:rsid w:val="004D0A56"/>
    <w:rsid w:val="004D19AE"/>
    <w:rsid w:val="004D214A"/>
    <w:rsid w:val="004D2985"/>
    <w:rsid w:val="004D2E48"/>
    <w:rsid w:val="004D3603"/>
    <w:rsid w:val="004D37A4"/>
    <w:rsid w:val="004D398C"/>
    <w:rsid w:val="004D46DD"/>
    <w:rsid w:val="004D48CF"/>
    <w:rsid w:val="004D4FA0"/>
    <w:rsid w:val="004D50BA"/>
    <w:rsid w:val="004D51B4"/>
    <w:rsid w:val="004D581A"/>
    <w:rsid w:val="004D59AC"/>
    <w:rsid w:val="004D5C0A"/>
    <w:rsid w:val="004D5E7E"/>
    <w:rsid w:val="004D631E"/>
    <w:rsid w:val="004D6B28"/>
    <w:rsid w:val="004D71A7"/>
    <w:rsid w:val="004D7277"/>
    <w:rsid w:val="004D7690"/>
    <w:rsid w:val="004D7874"/>
    <w:rsid w:val="004E0285"/>
    <w:rsid w:val="004E040E"/>
    <w:rsid w:val="004E1413"/>
    <w:rsid w:val="004E1571"/>
    <w:rsid w:val="004E1650"/>
    <w:rsid w:val="004E22A5"/>
    <w:rsid w:val="004E38FB"/>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45A"/>
    <w:rsid w:val="00500625"/>
    <w:rsid w:val="00500BC7"/>
    <w:rsid w:val="005014DD"/>
    <w:rsid w:val="00501C2E"/>
    <w:rsid w:val="00501D31"/>
    <w:rsid w:val="00502406"/>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101BE"/>
    <w:rsid w:val="005102BE"/>
    <w:rsid w:val="00510BBF"/>
    <w:rsid w:val="00510BC4"/>
    <w:rsid w:val="00510EC5"/>
    <w:rsid w:val="00510F44"/>
    <w:rsid w:val="005115A8"/>
    <w:rsid w:val="00511E3C"/>
    <w:rsid w:val="00512013"/>
    <w:rsid w:val="0051246C"/>
    <w:rsid w:val="005124B3"/>
    <w:rsid w:val="00512743"/>
    <w:rsid w:val="005127AF"/>
    <w:rsid w:val="00512927"/>
    <w:rsid w:val="00512D7A"/>
    <w:rsid w:val="00513338"/>
    <w:rsid w:val="0051333C"/>
    <w:rsid w:val="00513746"/>
    <w:rsid w:val="00513F6A"/>
    <w:rsid w:val="00514323"/>
    <w:rsid w:val="00514362"/>
    <w:rsid w:val="00514593"/>
    <w:rsid w:val="00514644"/>
    <w:rsid w:val="005148CD"/>
    <w:rsid w:val="00515143"/>
    <w:rsid w:val="005152B1"/>
    <w:rsid w:val="005160D8"/>
    <w:rsid w:val="00516429"/>
    <w:rsid w:val="00516DA8"/>
    <w:rsid w:val="00516EAD"/>
    <w:rsid w:val="00517632"/>
    <w:rsid w:val="00517DCC"/>
    <w:rsid w:val="00520367"/>
    <w:rsid w:val="00521761"/>
    <w:rsid w:val="0052354E"/>
    <w:rsid w:val="00523740"/>
    <w:rsid w:val="00523A9E"/>
    <w:rsid w:val="00524141"/>
    <w:rsid w:val="005245D0"/>
    <w:rsid w:val="005246EA"/>
    <w:rsid w:val="0052489C"/>
    <w:rsid w:val="0052568E"/>
    <w:rsid w:val="005258A1"/>
    <w:rsid w:val="00525C05"/>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1BF1"/>
    <w:rsid w:val="00541DB3"/>
    <w:rsid w:val="00541E14"/>
    <w:rsid w:val="00542224"/>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312F"/>
    <w:rsid w:val="00553137"/>
    <w:rsid w:val="005535B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5C0"/>
    <w:rsid w:val="005619F4"/>
    <w:rsid w:val="00561FCA"/>
    <w:rsid w:val="005622C4"/>
    <w:rsid w:val="00562505"/>
    <w:rsid w:val="005628C1"/>
    <w:rsid w:val="00562B6C"/>
    <w:rsid w:val="00563383"/>
    <w:rsid w:val="0056468A"/>
    <w:rsid w:val="005653FE"/>
    <w:rsid w:val="00565690"/>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7CB"/>
    <w:rsid w:val="00590294"/>
    <w:rsid w:val="00590443"/>
    <w:rsid w:val="005906F5"/>
    <w:rsid w:val="00590964"/>
    <w:rsid w:val="00590E4D"/>
    <w:rsid w:val="005912F3"/>
    <w:rsid w:val="00591913"/>
    <w:rsid w:val="005944AB"/>
    <w:rsid w:val="00594A4A"/>
    <w:rsid w:val="00594BDB"/>
    <w:rsid w:val="005950D5"/>
    <w:rsid w:val="00595528"/>
    <w:rsid w:val="00595660"/>
    <w:rsid w:val="00595E9D"/>
    <w:rsid w:val="00595FF2"/>
    <w:rsid w:val="005964DA"/>
    <w:rsid w:val="00596649"/>
    <w:rsid w:val="00596759"/>
    <w:rsid w:val="00596DE3"/>
    <w:rsid w:val="00597BC2"/>
    <w:rsid w:val="005A15AB"/>
    <w:rsid w:val="005A1A9F"/>
    <w:rsid w:val="005A20CF"/>
    <w:rsid w:val="005A314D"/>
    <w:rsid w:val="005A3729"/>
    <w:rsid w:val="005A3DAF"/>
    <w:rsid w:val="005A4169"/>
    <w:rsid w:val="005A49F8"/>
    <w:rsid w:val="005A4CFF"/>
    <w:rsid w:val="005A4D42"/>
    <w:rsid w:val="005A5E71"/>
    <w:rsid w:val="005A5FAA"/>
    <w:rsid w:val="005A641F"/>
    <w:rsid w:val="005A77D9"/>
    <w:rsid w:val="005A7A97"/>
    <w:rsid w:val="005A7AA9"/>
    <w:rsid w:val="005A7DD1"/>
    <w:rsid w:val="005A7FE8"/>
    <w:rsid w:val="005B038C"/>
    <w:rsid w:val="005B03AD"/>
    <w:rsid w:val="005B04C3"/>
    <w:rsid w:val="005B04D8"/>
    <w:rsid w:val="005B074B"/>
    <w:rsid w:val="005B083C"/>
    <w:rsid w:val="005B11B7"/>
    <w:rsid w:val="005B186B"/>
    <w:rsid w:val="005B2464"/>
    <w:rsid w:val="005B26B8"/>
    <w:rsid w:val="005B29D0"/>
    <w:rsid w:val="005B3615"/>
    <w:rsid w:val="005B446A"/>
    <w:rsid w:val="005B519C"/>
    <w:rsid w:val="005B5E0B"/>
    <w:rsid w:val="005B65AA"/>
    <w:rsid w:val="005B65F6"/>
    <w:rsid w:val="005B69BF"/>
    <w:rsid w:val="005B763D"/>
    <w:rsid w:val="005C01EA"/>
    <w:rsid w:val="005C02A1"/>
    <w:rsid w:val="005C0C48"/>
    <w:rsid w:val="005C1B82"/>
    <w:rsid w:val="005C1EBA"/>
    <w:rsid w:val="005C2545"/>
    <w:rsid w:val="005C2939"/>
    <w:rsid w:val="005C2CE0"/>
    <w:rsid w:val="005C3B92"/>
    <w:rsid w:val="005C3F6D"/>
    <w:rsid w:val="005C4052"/>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8D1"/>
    <w:rsid w:val="005D0979"/>
    <w:rsid w:val="005D16DC"/>
    <w:rsid w:val="005D1DC1"/>
    <w:rsid w:val="005D2599"/>
    <w:rsid w:val="005D32DC"/>
    <w:rsid w:val="005D3470"/>
    <w:rsid w:val="005D39CA"/>
    <w:rsid w:val="005D3FEC"/>
    <w:rsid w:val="005D5790"/>
    <w:rsid w:val="005D59CE"/>
    <w:rsid w:val="005D5BA6"/>
    <w:rsid w:val="005D622A"/>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F07"/>
    <w:rsid w:val="005E6E6C"/>
    <w:rsid w:val="005E70A5"/>
    <w:rsid w:val="005F0202"/>
    <w:rsid w:val="005F0700"/>
    <w:rsid w:val="005F1F26"/>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66D"/>
    <w:rsid w:val="006277B1"/>
    <w:rsid w:val="00627830"/>
    <w:rsid w:val="00627E6A"/>
    <w:rsid w:val="00627E9F"/>
    <w:rsid w:val="006309AC"/>
    <w:rsid w:val="00631433"/>
    <w:rsid w:val="006314E8"/>
    <w:rsid w:val="00632AA7"/>
    <w:rsid w:val="00632B65"/>
    <w:rsid w:val="0063304A"/>
    <w:rsid w:val="00633D3E"/>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8C"/>
    <w:rsid w:val="0064732B"/>
    <w:rsid w:val="00647DD6"/>
    <w:rsid w:val="00650AD3"/>
    <w:rsid w:val="0065164C"/>
    <w:rsid w:val="006520C5"/>
    <w:rsid w:val="006520D5"/>
    <w:rsid w:val="006521CC"/>
    <w:rsid w:val="00654BFD"/>
    <w:rsid w:val="00654D32"/>
    <w:rsid w:val="00655256"/>
    <w:rsid w:val="00655627"/>
    <w:rsid w:val="006558E9"/>
    <w:rsid w:val="00655943"/>
    <w:rsid w:val="00655E7D"/>
    <w:rsid w:val="00656136"/>
    <w:rsid w:val="006562D5"/>
    <w:rsid w:val="00656462"/>
    <w:rsid w:val="006565B1"/>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27E9"/>
    <w:rsid w:val="006728BB"/>
    <w:rsid w:val="00672C69"/>
    <w:rsid w:val="00672D6A"/>
    <w:rsid w:val="00673E36"/>
    <w:rsid w:val="00673EBD"/>
    <w:rsid w:val="00674837"/>
    <w:rsid w:val="0067495E"/>
    <w:rsid w:val="00674F0D"/>
    <w:rsid w:val="006750FD"/>
    <w:rsid w:val="006759E7"/>
    <w:rsid w:val="00675E31"/>
    <w:rsid w:val="00675F07"/>
    <w:rsid w:val="0067647E"/>
    <w:rsid w:val="00676527"/>
    <w:rsid w:val="006768B9"/>
    <w:rsid w:val="00676DEE"/>
    <w:rsid w:val="00677F24"/>
    <w:rsid w:val="0068280A"/>
    <w:rsid w:val="0068328F"/>
    <w:rsid w:val="00684089"/>
    <w:rsid w:val="0068444F"/>
    <w:rsid w:val="006846CA"/>
    <w:rsid w:val="00684D43"/>
    <w:rsid w:val="00685202"/>
    <w:rsid w:val="00685A11"/>
    <w:rsid w:val="00685E2B"/>
    <w:rsid w:val="00686D3A"/>
    <w:rsid w:val="00687E1A"/>
    <w:rsid w:val="00687E25"/>
    <w:rsid w:val="00687FBD"/>
    <w:rsid w:val="00690119"/>
    <w:rsid w:val="0069058B"/>
    <w:rsid w:val="00690613"/>
    <w:rsid w:val="0069164C"/>
    <w:rsid w:val="006917A5"/>
    <w:rsid w:val="006930B9"/>
    <w:rsid w:val="006931AB"/>
    <w:rsid w:val="006934ED"/>
    <w:rsid w:val="00693EAB"/>
    <w:rsid w:val="00694421"/>
    <w:rsid w:val="006946AB"/>
    <w:rsid w:val="00694822"/>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09A"/>
    <w:rsid w:val="006A5117"/>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1A09"/>
    <w:rsid w:val="006B1B97"/>
    <w:rsid w:val="006B2155"/>
    <w:rsid w:val="006B21FB"/>
    <w:rsid w:val="006B2DA6"/>
    <w:rsid w:val="006B31CF"/>
    <w:rsid w:val="006B3927"/>
    <w:rsid w:val="006B3A9D"/>
    <w:rsid w:val="006B3C3D"/>
    <w:rsid w:val="006B3E16"/>
    <w:rsid w:val="006B40C8"/>
    <w:rsid w:val="006B42BD"/>
    <w:rsid w:val="006B594B"/>
    <w:rsid w:val="006B5B9C"/>
    <w:rsid w:val="006B6091"/>
    <w:rsid w:val="006B619D"/>
    <w:rsid w:val="006B661F"/>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B4D"/>
    <w:rsid w:val="006E0234"/>
    <w:rsid w:val="006E092B"/>
    <w:rsid w:val="006E175C"/>
    <w:rsid w:val="006E2093"/>
    <w:rsid w:val="006E2810"/>
    <w:rsid w:val="006E2DAC"/>
    <w:rsid w:val="006E3891"/>
    <w:rsid w:val="006E3C55"/>
    <w:rsid w:val="006E4591"/>
    <w:rsid w:val="006E466A"/>
    <w:rsid w:val="006E4B8D"/>
    <w:rsid w:val="006E4FCC"/>
    <w:rsid w:val="006E50F3"/>
    <w:rsid w:val="006E5152"/>
    <w:rsid w:val="006E5404"/>
    <w:rsid w:val="006E586D"/>
    <w:rsid w:val="006E5943"/>
    <w:rsid w:val="006E595A"/>
    <w:rsid w:val="006E5DDA"/>
    <w:rsid w:val="006E63FF"/>
    <w:rsid w:val="006E67A7"/>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674F"/>
    <w:rsid w:val="00706A19"/>
    <w:rsid w:val="00706F06"/>
    <w:rsid w:val="00707E69"/>
    <w:rsid w:val="007106C5"/>
    <w:rsid w:val="007108D4"/>
    <w:rsid w:val="00710AAF"/>
    <w:rsid w:val="0071126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97"/>
    <w:rsid w:val="00720C81"/>
    <w:rsid w:val="00720FD5"/>
    <w:rsid w:val="007214F9"/>
    <w:rsid w:val="007229D2"/>
    <w:rsid w:val="00722EB2"/>
    <w:rsid w:val="00722F74"/>
    <w:rsid w:val="007235EB"/>
    <w:rsid w:val="00723F0F"/>
    <w:rsid w:val="007242B8"/>
    <w:rsid w:val="007243C6"/>
    <w:rsid w:val="007259E0"/>
    <w:rsid w:val="007264E0"/>
    <w:rsid w:val="007267A4"/>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677"/>
    <w:rsid w:val="007349F1"/>
    <w:rsid w:val="00734B28"/>
    <w:rsid w:val="00734BE7"/>
    <w:rsid w:val="007353FE"/>
    <w:rsid w:val="00735F91"/>
    <w:rsid w:val="00736EC5"/>
    <w:rsid w:val="00737963"/>
    <w:rsid w:val="00740400"/>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6EC"/>
    <w:rsid w:val="00747C52"/>
    <w:rsid w:val="00747CED"/>
    <w:rsid w:val="00750BAE"/>
    <w:rsid w:val="00750BF3"/>
    <w:rsid w:val="007515E2"/>
    <w:rsid w:val="00751729"/>
    <w:rsid w:val="007528DA"/>
    <w:rsid w:val="00752A13"/>
    <w:rsid w:val="00752CC5"/>
    <w:rsid w:val="00753590"/>
    <w:rsid w:val="00753768"/>
    <w:rsid w:val="00753F3D"/>
    <w:rsid w:val="00754428"/>
    <w:rsid w:val="0075482A"/>
    <w:rsid w:val="00755B27"/>
    <w:rsid w:val="00755E67"/>
    <w:rsid w:val="0075616B"/>
    <w:rsid w:val="007571F7"/>
    <w:rsid w:val="0075737E"/>
    <w:rsid w:val="00757822"/>
    <w:rsid w:val="007608E5"/>
    <w:rsid w:val="00760AFC"/>
    <w:rsid w:val="00761257"/>
    <w:rsid w:val="0076144A"/>
    <w:rsid w:val="00761A8D"/>
    <w:rsid w:val="00761F54"/>
    <w:rsid w:val="00761F7A"/>
    <w:rsid w:val="00762574"/>
    <w:rsid w:val="007629CA"/>
    <w:rsid w:val="00762DF7"/>
    <w:rsid w:val="00764AE4"/>
    <w:rsid w:val="00764B52"/>
    <w:rsid w:val="00764CDA"/>
    <w:rsid w:val="007650DC"/>
    <w:rsid w:val="007654BE"/>
    <w:rsid w:val="00765F06"/>
    <w:rsid w:val="00765F11"/>
    <w:rsid w:val="00766093"/>
    <w:rsid w:val="007661B9"/>
    <w:rsid w:val="007661FE"/>
    <w:rsid w:val="00766637"/>
    <w:rsid w:val="0076688A"/>
    <w:rsid w:val="007668D3"/>
    <w:rsid w:val="0076702E"/>
    <w:rsid w:val="007671DE"/>
    <w:rsid w:val="007677B1"/>
    <w:rsid w:val="007677FD"/>
    <w:rsid w:val="00767C9F"/>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8A8"/>
    <w:rsid w:val="007750F4"/>
    <w:rsid w:val="00775429"/>
    <w:rsid w:val="00775CA9"/>
    <w:rsid w:val="00776806"/>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872"/>
    <w:rsid w:val="007B2CB5"/>
    <w:rsid w:val="007B32C6"/>
    <w:rsid w:val="007B363C"/>
    <w:rsid w:val="007B3682"/>
    <w:rsid w:val="007B3719"/>
    <w:rsid w:val="007B42A6"/>
    <w:rsid w:val="007B4436"/>
    <w:rsid w:val="007B54FC"/>
    <w:rsid w:val="007B68F0"/>
    <w:rsid w:val="007C09E7"/>
    <w:rsid w:val="007C0D1B"/>
    <w:rsid w:val="007C1025"/>
    <w:rsid w:val="007C1B0E"/>
    <w:rsid w:val="007C20F9"/>
    <w:rsid w:val="007C2DAF"/>
    <w:rsid w:val="007C2EEE"/>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408"/>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F5"/>
    <w:rsid w:val="007E7669"/>
    <w:rsid w:val="007F0A10"/>
    <w:rsid w:val="007F17CD"/>
    <w:rsid w:val="007F1A16"/>
    <w:rsid w:val="007F1E54"/>
    <w:rsid w:val="007F2AEF"/>
    <w:rsid w:val="007F2DF8"/>
    <w:rsid w:val="007F300A"/>
    <w:rsid w:val="007F320E"/>
    <w:rsid w:val="007F33A2"/>
    <w:rsid w:val="007F3FD0"/>
    <w:rsid w:val="007F3FFB"/>
    <w:rsid w:val="007F42CC"/>
    <w:rsid w:val="007F49C6"/>
    <w:rsid w:val="007F4A90"/>
    <w:rsid w:val="007F4B58"/>
    <w:rsid w:val="007F4D0E"/>
    <w:rsid w:val="007F4FB1"/>
    <w:rsid w:val="007F519D"/>
    <w:rsid w:val="007F5312"/>
    <w:rsid w:val="007F596F"/>
    <w:rsid w:val="007F5970"/>
    <w:rsid w:val="007F6017"/>
    <w:rsid w:val="007F619B"/>
    <w:rsid w:val="007F6228"/>
    <w:rsid w:val="007F6308"/>
    <w:rsid w:val="007F6901"/>
    <w:rsid w:val="007F7149"/>
    <w:rsid w:val="007F7364"/>
    <w:rsid w:val="007F7372"/>
    <w:rsid w:val="007F7BA9"/>
    <w:rsid w:val="008004F5"/>
    <w:rsid w:val="0080080B"/>
    <w:rsid w:val="00800DA1"/>
    <w:rsid w:val="008013C0"/>
    <w:rsid w:val="0080145B"/>
    <w:rsid w:val="008015B2"/>
    <w:rsid w:val="00802C11"/>
    <w:rsid w:val="00802C79"/>
    <w:rsid w:val="00803FD6"/>
    <w:rsid w:val="00803FDE"/>
    <w:rsid w:val="0080419D"/>
    <w:rsid w:val="008043E2"/>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D6E"/>
    <w:rsid w:val="00815093"/>
    <w:rsid w:val="00815172"/>
    <w:rsid w:val="00815391"/>
    <w:rsid w:val="00815568"/>
    <w:rsid w:val="00815CF0"/>
    <w:rsid w:val="0081613A"/>
    <w:rsid w:val="008162C9"/>
    <w:rsid w:val="008166D1"/>
    <w:rsid w:val="00816D1D"/>
    <w:rsid w:val="00817FCD"/>
    <w:rsid w:val="00820EBE"/>
    <w:rsid w:val="0082110D"/>
    <w:rsid w:val="008214C4"/>
    <w:rsid w:val="008219BF"/>
    <w:rsid w:val="0082206B"/>
    <w:rsid w:val="00822A00"/>
    <w:rsid w:val="00822A9F"/>
    <w:rsid w:val="00823E5F"/>
    <w:rsid w:val="00824E58"/>
    <w:rsid w:val="0082528C"/>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CF9"/>
    <w:rsid w:val="00841DE5"/>
    <w:rsid w:val="00841E85"/>
    <w:rsid w:val="00841FF7"/>
    <w:rsid w:val="0084228A"/>
    <w:rsid w:val="00842594"/>
    <w:rsid w:val="00842994"/>
    <w:rsid w:val="00842AA6"/>
    <w:rsid w:val="0084319E"/>
    <w:rsid w:val="0084354E"/>
    <w:rsid w:val="00843867"/>
    <w:rsid w:val="00843C59"/>
    <w:rsid w:val="00844A64"/>
    <w:rsid w:val="00844C42"/>
    <w:rsid w:val="00844F44"/>
    <w:rsid w:val="0084530C"/>
    <w:rsid w:val="0084642B"/>
    <w:rsid w:val="00846479"/>
    <w:rsid w:val="008465E3"/>
    <w:rsid w:val="008468DD"/>
    <w:rsid w:val="00846DC8"/>
    <w:rsid w:val="008500EF"/>
    <w:rsid w:val="00850500"/>
    <w:rsid w:val="0085068B"/>
    <w:rsid w:val="00850767"/>
    <w:rsid w:val="00850858"/>
    <w:rsid w:val="00850F7B"/>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53B6"/>
    <w:rsid w:val="00875599"/>
    <w:rsid w:val="00875CBC"/>
    <w:rsid w:val="0087660F"/>
    <w:rsid w:val="0087672C"/>
    <w:rsid w:val="008767ED"/>
    <w:rsid w:val="00876D6D"/>
    <w:rsid w:val="00876DE1"/>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1E4B"/>
    <w:rsid w:val="008A1E60"/>
    <w:rsid w:val="008A2029"/>
    <w:rsid w:val="008A2275"/>
    <w:rsid w:val="008A23C3"/>
    <w:rsid w:val="008A2873"/>
    <w:rsid w:val="008A3080"/>
    <w:rsid w:val="008A3188"/>
    <w:rsid w:val="008A323D"/>
    <w:rsid w:val="008A3847"/>
    <w:rsid w:val="008A3D68"/>
    <w:rsid w:val="008A3E19"/>
    <w:rsid w:val="008A45CC"/>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728"/>
    <w:rsid w:val="008C0301"/>
    <w:rsid w:val="008C190F"/>
    <w:rsid w:val="008C27DD"/>
    <w:rsid w:val="008C3221"/>
    <w:rsid w:val="008C355E"/>
    <w:rsid w:val="008C43C1"/>
    <w:rsid w:val="008C4FBE"/>
    <w:rsid w:val="008C52A5"/>
    <w:rsid w:val="008C532C"/>
    <w:rsid w:val="008C5824"/>
    <w:rsid w:val="008C5F8D"/>
    <w:rsid w:val="008C62DB"/>
    <w:rsid w:val="008C6C1A"/>
    <w:rsid w:val="008C6C49"/>
    <w:rsid w:val="008C70D7"/>
    <w:rsid w:val="008C7843"/>
    <w:rsid w:val="008D05AE"/>
    <w:rsid w:val="008D0B95"/>
    <w:rsid w:val="008D119C"/>
    <w:rsid w:val="008D198D"/>
    <w:rsid w:val="008D1C33"/>
    <w:rsid w:val="008D1C70"/>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9C6"/>
    <w:rsid w:val="008F6E03"/>
    <w:rsid w:val="008F723E"/>
    <w:rsid w:val="008F7BE8"/>
    <w:rsid w:val="008F7C7A"/>
    <w:rsid w:val="008F7E00"/>
    <w:rsid w:val="008F7F24"/>
    <w:rsid w:val="00900705"/>
    <w:rsid w:val="00900BC9"/>
    <w:rsid w:val="009010F7"/>
    <w:rsid w:val="0090127F"/>
    <w:rsid w:val="0090162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6C2"/>
    <w:rsid w:val="00912CC1"/>
    <w:rsid w:val="00913058"/>
    <w:rsid w:val="0091338A"/>
    <w:rsid w:val="00914D84"/>
    <w:rsid w:val="00914DEE"/>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2036"/>
    <w:rsid w:val="00922679"/>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E4"/>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A61"/>
    <w:rsid w:val="00971070"/>
    <w:rsid w:val="00971F7A"/>
    <w:rsid w:val="0097233E"/>
    <w:rsid w:val="009726DB"/>
    <w:rsid w:val="009728EC"/>
    <w:rsid w:val="00972A16"/>
    <w:rsid w:val="00973862"/>
    <w:rsid w:val="00973864"/>
    <w:rsid w:val="00973A5E"/>
    <w:rsid w:val="0097405F"/>
    <w:rsid w:val="00974646"/>
    <w:rsid w:val="0097473E"/>
    <w:rsid w:val="00974A8C"/>
    <w:rsid w:val="00974D6A"/>
    <w:rsid w:val="009753B3"/>
    <w:rsid w:val="00975D8D"/>
    <w:rsid w:val="00976254"/>
    <w:rsid w:val="00976694"/>
    <w:rsid w:val="0097720B"/>
    <w:rsid w:val="00977AFA"/>
    <w:rsid w:val="0098060F"/>
    <w:rsid w:val="009810D0"/>
    <w:rsid w:val="0098154E"/>
    <w:rsid w:val="00981739"/>
    <w:rsid w:val="009818A5"/>
    <w:rsid w:val="0098225E"/>
    <w:rsid w:val="00982760"/>
    <w:rsid w:val="009839D5"/>
    <w:rsid w:val="00984049"/>
    <w:rsid w:val="00984146"/>
    <w:rsid w:val="00984467"/>
    <w:rsid w:val="00984697"/>
    <w:rsid w:val="0098556D"/>
    <w:rsid w:val="009861B7"/>
    <w:rsid w:val="00986430"/>
    <w:rsid w:val="0098646D"/>
    <w:rsid w:val="009864D7"/>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EA3"/>
    <w:rsid w:val="009A6FDD"/>
    <w:rsid w:val="009A70BD"/>
    <w:rsid w:val="009A7260"/>
    <w:rsid w:val="009A73F5"/>
    <w:rsid w:val="009A7D49"/>
    <w:rsid w:val="009B03B0"/>
    <w:rsid w:val="009B04E1"/>
    <w:rsid w:val="009B0A16"/>
    <w:rsid w:val="009B1717"/>
    <w:rsid w:val="009B191C"/>
    <w:rsid w:val="009B194D"/>
    <w:rsid w:val="009B1EE7"/>
    <w:rsid w:val="009B20E1"/>
    <w:rsid w:val="009B268E"/>
    <w:rsid w:val="009B2D72"/>
    <w:rsid w:val="009B348B"/>
    <w:rsid w:val="009B4E83"/>
    <w:rsid w:val="009B5007"/>
    <w:rsid w:val="009B50A7"/>
    <w:rsid w:val="009B52F6"/>
    <w:rsid w:val="009B5BC2"/>
    <w:rsid w:val="009B64A3"/>
    <w:rsid w:val="009B69E1"/>
    <w:rsid w:val="009B6C3C"/>
    <w:rsid w:val="009B7D61"/>
    <w:rsid w:val="009C028C"/>
    <w:rsid w:val="009C1414"/>
    <w:rsid w:val="009C192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53A"/>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9A"/>
    <w:rsid w:val="009E025A"/>
    <w:rsid w:val="009E03AA"/>
    <w:rsid w:val="009E0B44"/>
    <w:rsid w:val="009E0F3F"/>
    <w:rsid w:val="009E12DE"/>
    <w:rsid w:val="009E17BE"/>
    <w:rsid w:val="009E2582"/>
    <w:rsid w:val="009E25CD"/>
    <w:rsid w:val="009E3FEA"/>
    <w:rsid w:val="009E417A"/>
    <w:rsid w:val="009E4242"/>
    <w:rsid w:val="009E4537"/>
    <w:rsid w:val="009E4674"/>
    <w:rsid w:val="009E47D9"/>
    <w:rsid w:val="009E4889"/>
    <w:rsid w:val="009E5066"/>
    <w:rsid w:val="009E535E"/>
    <w:rsid w:val="009E5B9B"/>
    <w:rsid w:val="009E6D05"/>
    <w:rsid w:val="009E6FDC"/>
    <w:rsid w:val="009E7243"/>
    <w:rsid w:val="009E743D"/>
    <w:rsid w:val="009E791D"/>
    <w:rsid w:val="009E792F"/>
    <w:rsid w:val="009F0556"/>
    <w:rsid w:val="009F0BD4"/>
    <w:rsid w:val="009F1A44"/>
    <w:rsid w:val="009F254F"/>
    <w:rsid w:val="009F2DB5"/>
    <w:rsid w:val="009F2E6B"/>
    <w:rsid w:val="009F3834"/>
    <w:rsid w:val="009F3B62"/>
    <w:rsid w:val="009F4035"/>
    <w:rsid w:val="009F42D4"/>
    <w:rsid w:val="009F488A"/>
    <w:rsid w:val="009F521B"/>
    <w:rsid w:val="009F532A"/>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411D"/>
    <w:rsid w:val="00A0438B"/>
    <w:rsid w:val="00A045ED"/>
    <w:rsid w:val="00A05402"/>
    <w:rsid w:val="00A055C4"/>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6086"/>
    <w:rsid w:val="00A16EAA"/>
    <w:rsid w:val="00A17590"/>
    <w:rsid w:val="00A1787D"/>
    <w:rsid w:val="00A17F16"/>
    <w:rsid w:val="00A200AB"/>
    <w:rsid w:val="00A206B2"/>
    <w:rsid w:val="00A21762"/>
    <w:rsid w:val="00A224D7"/>
    <w:rsid w:val="00A22748"/>
    <w:rsid w:val="00A22A37"/>
    <w:rsid w:val="00A22F44"/>
    <w:rsid w:val="00A24036"/>
    <w:rsid w:val="00A24176"/>
    <w:rsid w:val="00A242BF"/>
    <w:rsid w:val="00A243B8"/>
    <w:rsid w:val="00A24541"/>
    <w:rsid w:val="00A2543B"/>
    <w:rsid w:val="00A2596C"/>
    <w:rsid w:val="00A26165"/>
    <w:rsid w:val="00A273B8"/>
    <w:rsid w:val="00A2796F"/>
    <w:rsid w:val="00A27C6E"/>
    <w:rsid w:val="00A27DD5"/>
    <w:rsid w:val="00A30179"/>
    <w:rsid w:val="00A30291"/>
    <w:rsid w:val="00A3031D"/>
    <w:rsid w:val="00A30843"/>
    <w:rsid w:val="00A30BEF"/>
    <w:rsid w:val="00A3120F"/>
    <w:rsid w:val="00A3127D"/>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7310"/>
    <w:rsid w:val="00A4755E"/>
    <w:rsid w:val="00A47D7A"/>
    <w:rsid w:val="00A47E30"/>
    <w:rsid w:val="00A51031"/>
    <w:rsid w:val="00A511DE"/>
    <w:rsid w:val="00A51C1D"/>
    <w:rsid w:val="00A51C44"/>
    <w:rsid w:val="00A52A0D"/>
    <w:rsid w:val="00A52AE3"/>
    <w:rsid w:val="00A53652"/>
    <w:rsid w:val="00A539B6"/>
    <w:rsid w:val="00A53B97"/>
    <w:rsid w:val="00A53CAD"/>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D6A"/>
    <w:rsid w:val="00A62158"/>
    <w:rsid w:val="00A628AB"/>
    <w:rsid w:val="00A62D78"/>
    <w:rsid w:val="00A62D97"/>
    <w:rsid w:val="00A64878"/>
    <w:rsid w:val="00A65321"/>
    <w:rsid w:val="00A661A8"/>
    <w:rsid w:val="00A665E9"/>
    <w:rsid w:val="00A673D9"/>
    <w:rsid w:val="00A6741B"/>
    <w:rsid w:val="00A67623"/>
    <w:rsid w:val="00A67734"/>
    <w:rsid w:val="00A712BC"/>
    <w:rsid w:val="00A718A2"/>
    <w:rsid w:val="00A72B66"/>
    <w:rsid w:val="00A73E0A"/>
    <w:rsid w:val="00A744BE"/>
    <w:rsid w:val="00A7486A"/>
    <w:rsid w:val="00A74AE7"/>
    <w:rsid w:val="00A74CE3"/>
    <w:rsid w:val="00A768D3"/>
    <w:rsid w:val="00A76A82"/>
    <w:rsid w:val="00A77028"/>
    <w:rsid w:val="00A77179"/>
    <w:rsid w:val="00A771AD"/>
    <w:rsid w:val="00A77228"/>
    <w:rsid w:val="00A8084B"/>
    <w:rsid w:val="00A8168B"/>
    <w:rsid w:val="00A81AF9"/>
    <w:rsid w:val="00A81B9A"/>
    <w:rsid w:val="00A81D64"/>
    <w:rsid w:val="00A821C9"/>
    <w:rsid w:val="00A82C5B"/>
    <w:rsid w:val="00A83295"/>
    <w:rsid w:val="00A834C1"/>
    <w:rsid w:val="00A83653"/>
    <w:rsid w:val="00A84D82"/>
    <w:rsid w:val="00A858D2"/>
    <w:rsid w:val="00A86446"/>
    <w:rsid w:val="00A86BD1"/>
    <w:rsid w:val="00A86BD9"/>
    <w:rsid w:val="00A8764A"/>
    <w:rsid w:val="00A878D6"/>
    <w:rsid w:val="00A879B9"/>
    <w:rsid w:val="00A90AC1"/>
    <w:rsid w:val="00A91578"/>
    <w:rsid w:val="00A91711"/>
    <w:rsid w:val="00A9180F"/>
    <w:rsid w:val="00A91ECB"/>
    <w:rsid w:val="00A92DB4"/>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425C"/>
    <w:rsid w:val="00AB453F"/>
    <w:rsid w:val="00AB4557"/>
    <w:rsid w:val="00AB45DA"/>
    <w:rsid w:val="00AB4B29"/>
    <w:rsid w:val="00AB4B60"/>
    <w:rsid w:val="00AB4CA8"/>
    <w:rsid w:val="00AB506A"/>
    <w:rsid w:val="00AB5906"/>
    <w:rsid w:val="00AB5A9E"/>
    <w:rsid w:val="00AB5C00"/>
    <w:rsid w:val="00AB5F7D"/>
    <w:rsid w:val="00AB671C"/>
    <w:rsid w:val="00AB6E08"/>
    <w:rsid w:val="00AB73DF"/>
    <w:rsid w:val="00AB7B82"/>
    <w:rsid w:val="00AC01BC"/>
    <w:rsid w:val="00AC19D2"/>
    <w:rsid w:val="00AC2342"/>
    <w:rsid w:val="00AC288D"/>
    <w:rsid w:val="00AC2CE8"/>
    <w:rsid w:val="00AC36D3"/>
    <w:rsid w:val="00AC3E70"/>
    <w:rsid w:val="00AC4328"/>
    <w:rsid w:val="00AC445D"/>
    <w:rsid w:val="00AC472A"/>
    <w:rsid w:val="00AC4E4D"/>
    <w:rsid w:val="00AC584C"/>
    <w:rsid w:val="00AC61E4"/>
    <w:rsid w:val="00AC6D9C"/>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4B6D"/>
    <w:rsid w:val="00AD55E7"/>
    <w:rsid w:val="00AD5637"/>
    <w:rsid w:val="00AD611C"/>
    <w:rsid w:val="00AD62F7"/>
    <w:rsid w:val="00AD69F2"/>
    <w:rsid w:val="00AD790A"/>
    <w:rsid w:val="00AE0264"/>
    <w:rsid w:val="00AE05A0"/>
    <w:rsid w:val="00AE0824"/>
    <w:rsid w:val="00AE09E3"/>
    <w:rsid w:val="00AE0E54"/>
    <w:rsid w:val="00AE10C9"/>
    <w:rsid w:val="00AE23B5"/>
    <w:rsid w:val="00AE25AB"/>
    <w:rsid w:val="00AE2E82"/>
    <w:rsid w:val="00AE3241"/>
    <w:rsid w:val="00AE40D7"/>
    <w:rsid w:val="00AE442E"/>
    <w:rsid w:val="00AE45F7"/>
    <w:rsid w:val="00AE4968"/>
    <w:rsid w:val="00AE53EF"/>
    <w:rsid w:val="00AE54F8"/>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96B"/>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5E3"/>
    <w:rsid w:val="00B268F7"/>
    <w:rsid w:val="00B2767A"/>
    <w:rsid w:val="00B302BD"/>
    <w:rsid w:val="00B30A53"/>
    <w:rsid w:val="00B30BEB"/>
    <w:rsid w:val="00B30F3B"/>
    <w:rsid w:val="00B3117B"/>
    <w:rsid w:val="00B31675"/>
    <w:rsid w:val="00B3184B"/>
    <w:rsid w:val="00B3259C"/>
    <w:rsid w:val="00B325A9"/>
    <w:rsid w:val="00B32C91"/>
    <w:rsid w:val="00B33F99"/>
    <w:rsid w:val="00B341FD"/>
    <w:rsid w:val="00B3465A"/>
    <w:rsid w:val="00B34872"/>
    <w:rsid w:val="00B34E33"/>
    <w:rsid w:val="00B354A7"/>
    <w:rsid w:val="00B35AAB"/>
    <w:rsid w:val="00B366AC"/>
    <w:rsid w:val="00B37373"/>
    <w:rsid w:val="00B3799C"/>
    <w:rsid w:val="00B40157"/>
    <w:rsid w:val="00B40997"/>
    <w:rsid w:val="00B41271"/>
    <w:rsid w:val="00B41362"/>
    <w:rsid w:val="00B413EA"/>
    <w:rsid w:val="00B41C78"/>
    <w:rsid w:val="00B426A4"/>
    <w:rsid w:val="00B428C4"/>
    <w:rsid w:val="00B43334"/>
    <w:rsid w:val="00B43971"/>
    <w:rsid w:val="00B44795"/>
    <w:rsid w:val="00B45C94"/>
    <w:rsid w:val="00B46035"/>
    <w:rsid w:val="00B46134"/>
    <w:rsid w:val="00B4676C"/>
    <w:rsid w:val="00B47D30"/>
    <w:rsid w:val="00B47FD7"/>
    <w:rsid w:val="00B50A20"/>
    <w:rsid w:val="00B50ABE"/>
    <w:rsid w:val="00B510DA"/>
    <w:rsid w:val="00B51190"/>
    <w:rsid w:val="00B51AC8"/>
    <w:rsid w:val="00B51D0A"/>
    <w:rsid w:val="00B520F6"/>
    <w:rsid w:val="00B52782"/>
    <w:rsid w:val="00B5290D"/>
    <w:rsid w:val="00B52C1E"/>
    <w:rsid w:val="00B52EB2"/>
    <w:rsid w:val="00B52FEA"/>
    <w:rsid w:val="00B537B6"/>
    <w:rsid w:val="00B54DAB"/>
    <w:rsid w:val="00B552D4"/>
    <w:rsid w:val="00B576C9"/>
    <w:rsid w:val="00B5777C"/>
    <w:rsid w:val="00B57E8F"/>
    <w:rsid w:val="00B60503"/>
    <w:rsid w:val="00B6064D"/>
    <w:rsid w:val="00B60A2B"/>
    <w:rsid w:val="00B60EC5"/>
    <w:rsid w:val="00B61216"/>
    <w:rsid w:val="00B6129E"/>
    <w:rsid w:val="00B6168D"/>
    <w:rsid w:val="00B61E0F"/>
    <w:rsid w:val="00B625B9"/>
    <w:rsid w:val="00B63114"/>
    <w:rsid w:val="00B631BE"/>
    <w:rsid w:val="00B631C4"/>
    <w:rsid w:val="00B64396"/>
    <w:rsid w:val="00B643F6"/>
    <w:rsid w:val="00B64E3C"/>
    <w:rsid w:val="00B65211"/>
    <w:rsid w:val="00B65732"/>
    <w:rsid w:val="00B65C7F"/>
    <w:rsid w:val="00B66A10"/>
    <w:rsid w:val="00B66E7C"/>
    <w:rsid w:val="00B66F90"/>
    <w:rsid w:val="00B6770D"/>
    <w:rsid w:val="00B7056C"/>
    <w:rsid w:val="00B70653"/>
    <w:rsid w:val="00B70A2D"/>
    <w:rsid w:val="00B7177B"/>
    <w:rsid w:val="00B71F4F"/>
    <w:rsid w:val="00B72D1E"/>
    <w:rsid w:val="00B734B3"/>
    <w:rsid w:val="00B745CE"/>
    <w:rsid w:val="00B74D52"/>
    <w:rsid w:val="00B7521B"/>
    <w:rsid w:val="00B753B0"/>
    <w:rsid w:val="00B75B71"/>
    <w:rsid w:val="00B75EB3"/>
    <w:rsid w:val="00B75EDA"/>
    <w:rsid w:val="00B76460"/>
    <w:rsid w:val="00B7705B"/>
    <w:rsid w:val="00B77DE5"/>
    <w:rsid w:val="00B77E8D"/>
    <w:rsid w:val="00B77EB7"/>
    <w:rsid w:val="00B8084B"/>
    <w:rsid w:val="00B81E4D"/>
    <w:rsid w:val="00B822AF"/>
    <w:rsid w:val="00B82982"/>
    <w:rsid w:val="00B831FD"/>
    <w:rsid w:val="00B83666"/>
    <w:rsid w:val="00B8394B"/>
    <w:rsid w:val="00B843D1"/>
    <w:rsid w:val="00B84758"/>
    <w:rsid w:val="00B85391"/>
    <w:rsid w:val="00B86374"/>
    <w:rsid w:val="00B863D9"/>
    <w:rsid w:val="00B8648A"/>
    <w:rsid w:val="00B86A6D"/>
    <w:rsid w:val="00B86D84"/>
    <w:rsid w:val="00B8717C"/>
    <w:rsid w:val="00B87EB9"/>
    <w:rsid w:val="00B900C8"/>
    <w:rsid w:val="00B90A2D"/>
    <w:rsid w:val="00B915C7"/>
    <w:rsid w:val="00B91C62"/>
    <w:rsid w:val="00B91DF1"/>
    <w:rsid w:val="00B92F95"/>
    <w:rsid w:val="00B9341E"/>
    <w:rsid w:val="00B93785"/>
    <w:rsid w:val="00B94265"/>
    <w:rsid w:val="00B9456E"/>
    <w:rsid w:val="00B949FE"/>
    <w:rsid w:val="00B94A87"/>
    <w:rsid w:val="00B94CF0"/>
    <w:rsid w:val="00B94EB1"/>
    <w:rsid w:val="00B95663"/>
    <w:rsid w:val="00B9652B"/>
    <w:rsid w:val="00B96A0E"/>
    <w:rsid w:val="00B96EA0"/>
    <w:rsid w:val="00B97EBB"/>
    <w:rsid w:val="00BA039E"/>
    <w:rsid w:val="00BA0A16"/>
    <w:rsid w:val="00BA1511"/>
    <w:rsid w:val="00BA1F67"/>
    <w:rsid w:val="00BA28D7"/>
    <w:rsid w:val="00BA2EEB"/>
    <w:rsid w:val="00BA303C"/>
    <w:rsid w:val="00BA312F"/>
    <w:rsid w:val="00BA372C"/>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B92"/>
    <w:rsid w:val="00BB6C87"/>
    <w:rsid w:val="00BB6DBE"/>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E8"/>
    <w:rsid w:val="00BC702F"/>
    <w:rsid w:val="00BC70A9"/>
    <w:rsid w:val="00BD082F"/>
    <w:rsid w:val="00BD0928"/>
    <w:rsid w:val="00BD0E1B"/>
    <w:rsid w:val="00BD2587"/>
    <w:rsid w:val="00BD3DFB"/>
    <w:rsid w:val="00BD3EF1"/>
    <w:rsid w:val="00BD409C"/>
    <w:rsid w:val="00BD42DD"/>
    <w:rsid w:val="00BD4B02"/>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F47"/>
    <w:rsid w:val="00BE7170"/>
    <w:rsid w:val="00BE781D"/>
    <w:rsid w:val="00BE7E3E"/>
    <w:rsid w:val="00BE7E95"/>
    <w:rsid w:val="00BF0116"/>
    <w:rsid w:val="00BF0D61"/>
    <w:rsid w:val="00BF12BE"/>
    <w:rsid w:val="00BF187B"/>
    <w:rsid w:val="00BF1F56"/>
    <w:rsid w:val="00BF26E9"/>
    <w:rsid w:val="00BF3DF7"/>
    <w:rsid w:val="00BF518C"/>
    <w:rsid w:val="00BF5666"/>
    <w:rsid w:val="00BF66BC"/>
    <w:rsid w:val="00BF6B0F"/>
    <w:rsid w:val="00BF7AE5"/>
    <w:rsid w:val="00C00059"/>
    <w:rsid w:val="00C000FF"/>
    <w:rsid w:val="00C00CD8"/>
    <w:rsid w:val="00C012E3"/>
    <w:rsid w:val="00C02D49"/>
    <w:rsid w:val="00C04143"/>
    <w:rsid w:val="00C0437B"/>
    <w:rsid w:val="00C05014"/>
    <w:rsid w:val="00C058A1"/>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6041"/>
    <w:rsid w:val="00C160A3"/>
    <w:rsid w:val="00C1623C"/>
    <w:rsid w:val="00C16C70"/>
    <w:rsid w:val="00C16F41"/>
    <w:rsid w:val="00C171C3"/>
    <w:rsid w:val="00C176AF"/>
    <w:rsid w:val="00C17A9F"/>
    <w:rsid w:val="00C17C4D"/>
    <w:rsid w:val="00C17EA4"/>
    <w:rsid w:val="00C20416"/>
    <w:rsid w:val="00C2092F"/>
    <w:rsid w:val="00C20D14"/>
    <w:rsid w:val="00C224FF"/>
    <w:rsid w:val="00C22E8D"/>
    <w:rsid w:val="00C23928"/>
    <w:rsid w:val="00C24039"/>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BB8"/>
    <w:rsid w:val="00C44343"/>
    <w:rsid w:val="00C444C9"/>
    <w:rsid w:val="00C44909"/>
    <w:rsid w:val="00C44D20"/>
    <w:rsid w:val="00C451B9"/>
    <w:rsid w:val="00C45329"/>
    <w:rsid w:val="00C455E3"/>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3C9"/>
    <w:rsid w:val="00C54EBD"/>
    <w:rsid w:val="00C55051"/>
    <w:rsid w:val="00C55E93"/>
    <w:rsid w:val="00C56183"/>
    <w:rsid w:val="00C56372"/>
    <w:rsid w:val="00C57195"/>
    <w:rsid w:val="00C57468"/>
    <w:rsid w:val="00C57A79"/>
    <w:rsid w:val="00C60050"/>
    <w:rsid w:val="00C6055C"/>
    <w:rsid w:val="00C609C2"/>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575"/>
    <w:rsid w:val="00C666F6"/>
    <w:rsid w:val="00C6711E"/>
    <w:rsid w:val="00C6785B"/>
    <w:rsid w:val="00C67911"/>
    <w:rsid w:val="00C70749"/>
    <w:rsid w:val="00C70A18"/>
    <w:rsid w:val="00C7102C"/>
    <w:rsid w:val="00C71205"/>
    <w:rsid w:val="00C71316"/>
    <w:rsid w:val="00C721A3"/>
    <w:rsid w:val="00C73119"/>
    <w:rsid w:val="00C734B3"/>
    <w:rsid w:val="00C7367E"/>
    <w:rsid w:val="00C740F1"/>
    <w:rsid w:val="00C745D4"/>
    <w:rsid w:val="00C74F2E"/>
    <w:rsid w:val="00C752CE"/>
    <w:rsid w:val="00C753D0"/>
    <w:rsid w:val="00C75C04"/>
    <w:rsid w:val="00C769BC"/>
    <w:rsid w:val="00C77D75"/>
    <w:rsid w:val="00C80310"/>
    <w:rsid w:val="00C807C1"/>
    <w:rsid w:val="00C8161C"/>
    <w:rsid w:val="00C82442"/>
    <w:rsid w:val="00C83839"/>
    <w:rsid w:val="00C838A8"/>
    <w:rsid w:val="00C83A90"/>
    <w:rsid w:val="00C843A4"/>
    <w:rsid w:val="00C8462F"/>
    <w:rsid w:val="00C84A42"/>
    <w:rsid w:val="00C84CA6"/>
    <w:rsid w:val="00C84DC4"/>
    <w:rsid w:val="00C854E1"/>
    <w:rsid w:val="00C858ED"/>
    <w:rsid w:val="00C85B19"/>
    <w:rsid w:val="00C85BBB"/>
    <w:rsid w:val="00C86220"/>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A0AFA"/>
    <w:rsid w:val="00CA0EA7"/>
    <w:rsid w:val="00CA11C2"/>
    <w:rsid w:val="00CA1616"/>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44DC"/>
    <w:rsid w:val="00CB491C"/>
    <w:rsid w:val="00CB4BA8"/>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E9"/>
    <w:rsid w:val="00CC1C83"/>
    <w:rsid w:val="00CC2039"/>
    <w:rsid w:val="00CC264B"/>
    <w:rsid w:val="00CC2ADC"/>
    <w:rsid w:val="00CC30BD"/>
    <w:rsid w:val="00CC3A63"/>
    <w:rsid w:val="00CC4215"/>
    <w:rsid w:val="00CC426D"/>
    <w:rsid w:val="00CC4695"/>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3C0"/>
    <w:rsid w:val="00CE6005"/>
    <w:rsid w:val="00CE636F"/>
    <w:rsid w:val="00CE6C3C"/>
    <w:rsid w:val="00CE6EC9"/>
    <w:rsid w:val="00CE71F3"/>
    <w:rsid w:val="00CE725B"/>
    <w:rsid w:val="00CE7291"/>
    <w:rsid w:val="00CE76D8"/>
    <w:rsid w:val="00CF0D4D"/>
    <w:rsid w:val="00CF0F5B"/>
    <w:rsid w:val="00CF12AF"/>
    <w:rsid w:val="00CF2CB6"/>
    <w:rsid w:val="00CF2CBC"/>
    <w:rsid w:val="00CF2E7F"/>
    <w:rsid w:val="00CF3D60"/>
    <w:rsid w:val="00CF3EA9"/>
    <w:rsid w:val="00CF51C4"/>
    <w:rsid w:val="00CF5FCE"/>
    <w:rsid w:val="00CF6271"/>
    <w:rsid w:val="00CF672A"/>
    <w:rsid w:val="00CF6C57"/>
    <w:rsid w:val="00CF75F9"/>
    <w:rsid w:val="00CF76C8"/>
    <w:rsid w:val="00CF7C40"/>
    <w:rsid w:val="00CF7E37"/>
    <w:rsid w:val="00D00C4C"/>
    <w:rsid w:val="00D01B2F"/>
    <w:rsid w:val="00D01D71"/>
    <w:rsid w:val="00D01DC6"/>
    <w:rsid w:val="00D029DC"/>
    <w:rsid w:val="00D03396"/>
    <w:rsid w:val="00D0388B"/>
    <w:rsid w:val="00D03AA4"/>
    <w:rsid w:val="00D0469C"/>
    <w:rsid w:val="00D0495E"/>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EA"/>
    <w:rsid w:val="00D45BA1"/>
    <w:rsid w:val="00D46843"/>
    <w:rsid w:val="00D470A5"/>
    <w:rsid w:val="00D477DD"/>
    <w:rsid w:val="00D50467"/>
    <w:rsid w:val="00D50BFE"/>
    <w:rsid w:val="00D50D41"/>
    <w:rsid w:val="00D523D6"/>
    <w:rsid w:val="00D524CE"/>
    <w:rsid w:val="00D52E9B"/>
    <w:rsid w:val="00D5327E"/>
    <w:rsid w:val="00D53853"/>
    <w:rsid w:val="00D53DA0"/>
    <w:rsid w:val="00D53FED"/>
    <w:rsid w:val="00D54879"/>
    <w:rsid w:val="00D553AE"/>
    <w:rsid w:val="00D55BF7"/>
    <w:rsid w:val="00D56AA6"/>
    <w:rsid w:val="00D56AC4"/>
    <w:rsid w:val="00D57176"/>
    <w:rsid w:val="00D578E4"/>
    <w:rsid w:val="00D607DB"/>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F85"/>
    <w:rsid w:val="00D70223"/>
    <w:rsid w:val="00D7038D"/>
    <w:rsid w:val="00D703EA"/>
    <w:rsid w:val="00D70D11"/>
    <w:rsid w:val="00D70E8A"/>
    <w:rsid w:val="00D711E7"/>
    <w:rsid w:val="00D72152"/>
    <w:rsid w:val="00D72435"/>
    <w:rsid w:val="00D72813"/>
    <w:rsid w:val="00D72E50"/>
    <w:rsid w:val="00D734CB"/>
    <w:rsid w:val="00D73DDA"/>
    <w:rsid w:val="00D73E31"/>
    <w:rsid w:val="00D7473F"/>
    <w:rsid w:val="00D747CB"/>
    <w:rsid w:val="00D74BC5"/>
    <w:rsid w:val="00D753BC"/>
    <w:rsid w:val="00D75D30"/>
    <w:rsid w:val="00D76255"/>
    <w:rsid w:val="00D763A4"/>
    <w:rsid w:val="00D7655F"/>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E40"/>
    <w:rsid w:val="00D81F44"/>
    <w:rsid w:val="00D82142"/>
    <w:rsid w:val="00D823D7"/>
    <w:rsid w:val="00D82AA0"/>
    <w:rsid w:val="00D82E95"/>
    <w:rsid w:val="00D8327B"/>
    <w:rsid w:val="00D8387A"/>
    <w:rsid w:val="00D844BC"/>
    <w:rsid w:val="00D845FC"/>
    <w:rsid w:val="00D84946"/>
    <w:rsid w:val="00D84BA4"/>
    <w:rsid w:val="00D855A2"/>
    <w:rsid w:val="00D856DA"/>
    <w:rsid w:val="00D85E94"/>
    <w:rsid w:val="00D8622E"/>
    <w:rsid w:val="00D86B56"/>
    <w:rsid w:val="00D870FC"/>
    <w:rsid w:val="00D8799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7205"/>
    <w:rsid w:val="00DB74A5"/>
    <w:rsid w:val="00DB75D5"/>
    <w:rsid w:val="00DB7BDA"/>
    <w:rsid w:val="00DC04F7"/>
    <w:rsid w:val="00DC0CF2"/>
    <w:rsid w:val="00DC1C63"/>
    <w:rsid w:val="00DC209B"/>
    <w:rsid w:val="00DC2138"/>
    <w:rsid w:val="00DC233E"/>
    <w:rsid w:val="00DC2E51"/>
    <w:rsid w:val="00DC2E85"/>
    <w:rsid w:val="00DC34AE"/>
    <w:rsid w:val="00DC404E"/>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D"/>
    <w:rsid w:val="00DD2845"/>
    <w:rsid w:val="00DD2C58"/>
    <w:rsid w:val="00DD2D40"/>
    <w:rsid w:val="00DD3191"/>
    <w:rsid w:val="00DD323C"/>
    <w:rsid w:val="00DD32CE"/>
    <w:rsid w:val="00DD3F82"/>
    <w:rsid w:val="00DD463A"/>
    <w:rsid w:val="00DD4F0B"/>
    <w:rsid w:val="00DD54E0"/>
    <w:rsid w:val="00DD5A35"/>
    <w:rsid w:val="00DD5CA5"/>
    <w:rsid w:val="00DD5DC7"/>
    <w:rsid w:val="00DD6134"/>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6CE0"/>
    <w:rsid w:val="00DE70E8"/>
    <w:rsid w:val="00DE76C2"/>
    <w:rsid w:val="00DE7971"/>
    <w:rsid w:val="00DE7AB9"/>
    <w:rsid w:val="00DE7F9B"/>
    <w:rsid w:val="00DF06C5"/>
    <w:rsid w:val="00DF09A9"/>
    <w:rsid w:val="00DF0DBE"/>
    <w:rsid w:val="00DF0E76"/>
    <w:rsid w:val="00DF0F17"/>
    <w:rsid w:val="00DF1774"/>
    <w:rsid w:val="00DF1803"/>
    <w:rsid w:val="00DF25F9"/>
    <w:rsid w:val="00DF269D"/>
    <w:rsid w:val="00DF2FF1"/>
    <w:rsid w:val="00DF41C6"/>
    <w:rsid w:val="00DF44C2"/>
    <w:rsid w:val="00DF4EC9"/>
    <w:rsid w:val="00DF4F8B"/>
    <w:rsid w:val="00DF524A"/>
    <w:rsid w:val="00DF5A61"/>
    <w:rsid w:val="00DF5C1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662"/>
    <w:rsid w:val="00E127F9"/>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304BD"/>
    <w:rsid w:val="00E306AC"/>
    <w:rsid w:val="00E313F8"/>
    <w:rsid w:val="00E31D58"/>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FFE"/>
    <w:rsid w:val="00E43AF8"/>
    <w:rsid w:val="00E43F8B"/>
    <w:rsid w:val="00E44794"/>
    <w:rsid w:val="00E44F8D"/>
    <w:rsid w:val="00E463FC"/>
    <w:rsid w:val="00E466E5"/>
    <w:rsid w:val="00E4707F"/>
    <w:rsid w:val="00E47378"/>
    <w:rsid w:val="00E474A9"/>
    <w:rsid w:val="00E47CD1"/>
    <w:rsid w:val="00E51894"/>
    <w:rsid w:val="00E51AA2"/>
    <w:rsid w:val="00E51E22"/>
    <w:rsid w:val="00E51FF0"/>
    <w:rsid w:val="00E523C3"/>
    <w:rsid w:val="00E526CF"/>
    <w:rsid w:val="00E5274F"/>
    <w:rsid w:val="00E52B8E"/>
    <w:rsid w:val="00E52BB5"/>
    <w:rsid w:val="00E53B26"/>
    <w:rsid w:val="00E53B31"/>
    <w:rsid w:val="00E53B3F"/>
    <w:rsid w:val="00E53B86"/>
    <w:rsid w:val="00E54596"/>
    <w:rsid w:val="00E54CF8"/>
    <w:rsid w:val="00E5575B"/>
    <w:rsid w:val="00E55907"/>
    <w:rsid w:val="00E55C01"/>
    <w:rsid w:val="00E5671F"/>
    <w:rsid w:val="00E56860"/>
    <w:rsid w:val="00E57AF1"/>
    <w:rsid w:val="00E60279"/>
    <w:rsid w:val="00E6096F"/>
    <w:rsid w:val="00E611FA"/>
    <w:rsid w:val="00E61218"/>
    <w:rsid w:val="00E61351"/>
    <w:rsid w:val="00E6192B"/>
    <w:rsid w:val="00E61C4D"/>
    <w:rsid w:val="00E61F20"/>
    <w:rsid w:val="00E62057"/>
    <w:rsid w:val="00E6335B"/>
    <w:rsid w:val="00E636D0"/>
    <w:rsid w:val="00E6557A"/>
    <w:rsid w:val="00E65E7A"/>
    <w:rsid w:val="00E66971"/>
    <w:rsid w:val="00E66B4A"/>
    <w:rsid w:val="00E66F3D"/>
    <w:rsid w:val="00E67626"/>
    <w:rsid w:val="00E67E17"/>
    <w:rsid w:val="00E702DD"/>
    <w:rsid w:val="00E703D5"/>
    <w:rsid w:val="00E703DF"/>
    <w:rsid w:val="00E708C8"/>
    <w:rsid w:val="00E71059"/>
    <w:rsid w:val="00E71BD4"/>
    <w:rsid w:val="00E720EA"/>
    <w:rsid w:val="00E725E5"/>
    <w:rsid w:val="00E726BC"/>
    <w:rsid w:val="00E72D19"/>
    <w:rsid w:val="00E7333C"/>
    <w:rsid w:val="00E73A1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6D1"/>
    <w:rsid w:val="00E85930"/>
    <w:rsid w:val="00E8652D"/>
    <w:rsid w:val="00E86941"/>
    <w:rsid w:val="00E86E55"/>
    <w:rsid w:val="00E875B1"/>
    <w:rsid w:val="00E87989"/>
    <w:rsid w:val="00E90072"/>
    <w:rsid w:val="00E908A7"/>
    <w:rsid w:val="00E9123F"/>
    <w:rsid w:val="00E91535"/>
    <w:rsid w:val="00E92C72"/>
    <w:rsid w:val="00E92F42"/>
    <w:rsid w:val="00E92FE6"/>
    <w:rsid w:val="00E93126"/>
    <w:rsid w:val="00E934C1"/>
    <w:rsid w:val="00E93648"/>
    <w:rsid w:val="00E936AC"/>
    <w:rsid w:val="00E937F6"/>
    <w:rsid w:val="00E93B4F"/>
    <w:rsid w:val="00E942F9"/>
    <w:rsid w:val="00E946B9"/>
    <w:rsid w:val="00E953C8"/>
    <w:rsid w:val="00E95765"/>
    <w:rsid w:val="00E95805"/>
    <w:rsid w:val="00E95A88"/>
    <w:rsid w:val="00E964F5"/>
    <w:rsid w:val="00E965E4"/>
    <w:rsid w:val="00E9672A"/>
    <w:rsid w:val="00E96834"/>
    <w:rsid w:val="00E9688B"/>
    <w:rsid w:val="00E972E9"/>
    <w:rsid w:val="00E9748B"/>
    <w:rsid w:val="00EA0077"/>
    <w:rsid w:val="00EA0236"/>
    <w:rsid w:val="00EA111C"/>
    <w:rsid w:val="00EA1572"/>
    <w:rsid w:val="00EA161B"/>
    <w:rsid w:val="00EA25A2"/>
    <w:rsid w:val="00EA2B32"/>
    <w:rsid w:val="00EA2C24"/>
    <w:rsid w:val="00EA348B"/>
    <w:rsid w:val="00EA368A"/>
    <w:rsid w:val="00EA36D5"/>
    <w:rsid w:val="00EA3D4C"/>
    <w:rsid w:val="00EA3F35"/>
    <w:rsid w:val="00EA403E"/>
    <w:rsid w:val="00EA413B"/>
    <w:rsid w:val="00EA42D8"/>
    <w:rsid w:val="00EA43C0"/>
    <w:rsid w:val="00EA43CE"/>
    <w:rsid w:val="00EA5F4A"/>
    <w:rsid w:val="00EA65BA"/>
    <w:rsid w:val="00EA6B3E"/>
    <w:rsid w:val="00EA7FD4"/>
    <w:rsid w:val="00EB0093"/>
    <w:rsid w:val="00EB05E0"/>
    <w:rsid w:val="00EB0C3E"/>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2000"/>
    <w:rsid w:val="00EC31B6"/>
    <w:rsid w:val="00EC36F1"/>
    <w:rsid w:val="00EC38B7"/>
    <w:rsid w:val="00EC3990"/>
    <w:rsid w:val="00EC4B79"/>
    <w:rsid w:val="00EC5073"/>
    <w:rsid w:val="00EC548D"/>
    <w:rsid w:val="00EC68D3"/>
    <w:rsid w:val="00EC68DC"/>
    <w:rsid w:val="00EC690F"/>
    <w:rsid w:val="00EC70AE"/>
    <w:rsid w:val="00EC7403"/>
    <w:rsid w:val="00EC7474"/>
    <w:rsid w:val="00EC7891"/>
    <w:rsid w:val="00ED03B0"/>
    <w:rsid w:val="00ED0760"/>
    <w:rsid w:val="00ED0794"/>
    <w:rsid w:val="00ED081C"/>
    <w:rsid w:val="00ED09AC"/>
    <w:rsid w:val="00ED0EA9"/>
    <w:rsid w:val="00ED1788"/>
    <w:rsid w:val="00ED19A8"/>
    <w:rsid w:val="00ED209E"/>
    <w:rsid w:val="00ED2A06"/>
    <w:rsid w:val="00ED2B60"/>
    <w:rsid w:val="00ED3382"/>
    <w:rsid w:val="00ED3E12"/>
    <w:rsid w:val="00ED5663"/>
    <w:rsid w:val="00ED5AB1"/>
    <w:rsid w:val="00ED6C26"/>
    <w:rsid w:val="00ED70A9"/>
    <w:rsid w:val="00ED7445"/>
    <w:rsid w:val="00EE0985"/>
    <w:rsid w:val="00EE0D09"/>
    <w:rsid w:val="00EE104E"/>
    <w:rsid w:val="00EE11B2"/>
    <w:rsid w:val="00EE11B5"/>
    <w:rsid w:val="00EE1A44"/>
    <w:rsid w:val="00EE1EA5"/>
    <w:rsid w:val="00EE24FB"/>
    <w:rsid w:val="00EE2609"/>
    <w:rsid w:val="00EE2EAE"/>
    <w:rsid w:val="00EE3967"/>
    <w:rsid w:val="00EE4349"/>
    <w:rsid w:val="00EE4804"/>
    <w:rsid w:val="00EE4E2B"/>
    <w:rsid w:val="00EE4EB3"/>
    <w:rsid w:val="00EE506D"/>
    <w:rsid w:val="00EE5618"/>
    <w:rsid w:val="00EE5D46"/>
    <w:rsid w:val="00EE6BA2"/>
    <w:rsid w:val="00EE6ECF"/>
    <w:rsid w:val="00EE71E4"/>
    <w:rsid w:val="00EE7880"/>
    <w:rsid w:val="00EF080F"/>
    <w:rsid w:val="00EF1120"/>
    <w:rsid w:val="00EF1B5A"/>
    <w:rsid w:val="00EF1CD8"/>
    <w:rsid w:val="00EF1F55"/>
    <w:rsid w:val="00EF20C6"/>
    <w:rsid w:val="00EF2502"/>
    <w:rsid w:val="00EF2628"/>
    <w:rsid w:val="00EF2865"/>
    <w:rsid w:val="00EF29F2"/>
    <w:rsid w:val="00EF2C94"/>
    <w:rsid w:val="00EF2FD8"/>
    <w:rsid w:val="00EF3150"/>
    <w:rsid w:val="00EF3534"/>
    <w:rsid w:val="00EF3D44"/>
    <w:rsid w:val="00EF3F3A"/>
    <w:rsid w:val="00EF4C56"/>
    <w:rsid w:val="00EF567B"/>
    <w:rsid w:val="00EF5755"/>
    <w:rsid w:val="00EF5CEC"/>
    <w:rsid w:val="00EF6644"/>
    <w:rsid w:val="00EF6BAD"/>
    <w:rsid w:val="00EF6C59"/>
    <w:rsid w:val="00EF72C6"/>
    <w:rsid w:val="00EF7413"/>
    <w:rsid w:val="00EF769A"/>
    <w:rsid w:val="00F0075A"/>
    <w:rsid w:val="00F0174A"/>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792"/>
    <w:rsid w:val="00F10BA6"/>
    <w:rsid w:val="00F11079"/>
    <w:rsid w:val="00F113B9"/>
    <w:rsid w:val="00F1140E"/>
    <w:rsid w:val="00F1150E"/>
    <w:rsid w:val="00F11631"/>
    <w:rsid w:val="00F1190E"/>
    <w:rsid w:val="00F123A0"/>
    <w:rsid w:val="00F126A2"/>
    <w:rsid w:val="00F1312F"/>
    <w:rsid w:val="00F13168"/>
    <w:rsid w:val="00F13E57"/>
    <w:rsid w:val="00F13FCB"/>
    <w:rsid w:val="00F145DC"/>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30031"/>
    <w:rsid w:val="00F30CEA"/>
    <w:rsid w:val="00F31700"/>
    <w:rsid w:val="00F32533"/>
    <w:rsid w:val="00F32CFB"/>
    <w:rsid w:val="00F32DC1"/>
    <w:rsid w:val="00F334B5"/>
    <w:rsid w:val="00F33645"/>
    <w:rsid w:val="00F3383C"/>
    <w:rsid w:val="00F34451"/>
    <w:rsid w:val="00F34C4C"/>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7F5"/>
    <w:rsid w:val="00F53765"/>
    <w:rsid w:val="00F54281"/>
    <w:rsid w:val="00F545ED"/>
    <w:rsid w:val="00F54781"/>
    <w:rsid w:val="00F54FAD"/>
    <w:rsid w:val="00F5577A"/>
    <w:rsid w:val="00F56415"/>
    <w:rsid w:val="00F565F5"/>
    <w:rsid w:val="00F5678D"/>
    <w:rsid w:val="00F569D3"/>
    <w:rsid w:val="00F57960"/>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65"/>
    <w:rsid w:val="00F75723"/>
    <w:rsid w:val="00F75C29"/>
    <w:rsid w:val="00F75F5E"/>
    <w:rsid w:val="00F76426"/>
    <w:rsid w:val="00F76C5E"/>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65E"/>
    <w:rsid w:val="00F85A61"/>
    <w:rsid w:val="00F8638D"/>
    <w:rsid w:val="00F863AA"/>
    <w:rsid w:val="00F870E0"/>
    <w:rsid w:val="00F8725E"/>
    <w:rsid w:val="00F873EE"/>
    <w:rsid w:val="00F903E8"/>
    <w:rsid w:val="00F90DFD"/>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1819"/>
    <w:rsid w:val="00FA1E77"/>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C09"/>
    <w:rsid w:val="00FD2DC9"/>
    <w:rsid w:val="00FD37E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30E4"/>
    <w:rsid w:val="00FE316C"/>
    <w:rsid w:val="00FE34E1"/>
    <w:rsid w:val="00FE370B"/>
    <w:rsid w:val="00FE403D"/>
    <w:rsid w:val="00FE4733"/>
    <w:rsid w:val="00FE51E6"/>
    <w:rsid w:val="00FE5279"/>
    <w:rsid w:val="00FE5EC4"/>
    <w:rsid w:val="00FE66DC"/>
    <w:rsid w:val="00FE6D96"/>
    <w:rsid w:val="00FE6DF2"/>
    <w:rsid w:val="00FE6E50"/>
    <w:rsid w:val="00FF076A"/>
    <w:rsid w:val="00FF08C7"/>
    <w:rsid w:val="00FF0970"/>
    <w:rsid w:val="00FF12F0"/>
    <w:rsid w:val="00FF1A09"/>
    <w:rsid w:val="00FF1C2F"/>
    <w:rsid w:val="00FF2048"/>
    <w:rsid w:val="00FF2149"/>
    <w:rsid w:val="00FF2373"/>
    <w:rsid w:val="00FF2DE0"/>
    <w:rsid w:val="00FF30BF"/>
    <w:rsid w:val="00FF32AB"/>
    <w:rsid w:val="00FF48E8"/>
    <w:rsid w:val="00FF4F5E"/>
    <w:rsid w:val="00FF5F74"/>
    <w:rsid w:val="00FF625F"/>
    <w:rsid w:val="00FF62CC"/>
    <w:rsid w:val="00FF67C5"/>
    <w:rsid w:val="00FF6DAF"/>
    <w:rsid w:val="00FF7219"/>
    <w:rsid w:val="00FF72FD"/>
    <w:rsid w:val="00FF7349"/>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5657299"/>
  <w14:defaultImageDpi w14:val="96"/>
  <w15:docId w15:val="{A99074FA-138A-485D-84FB-C286C3CA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sz w:val="24"/>
      <w:szCs w:val="24"/>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E0475A"/>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spacing w:before="240" w:after="60"/>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E0475A"/>
    <w:rPr>
      <w:rFonts w:ascii="Arial" w:hAnsi="Arial" w:cs="Arial"/>
      <w:b/>
      <w:color w:val="000000"/>
      <w:sz w:val="24"/>
      <w:szCs w:val="24"/>
      <w:lang w:val="en-US"/>
    </w:rPr>
  </w:style>
  <w:style w:type="character" w:customStyle="1" w:styleId="Heading3Char">
    <w:name w:val="Heading 3 Char"/>
    <w:link w:val="Heading3"/>
    <w:uiPriority w:val="99"/>
    <w:locked/>
    <w:rsid w:val="00E23519"/>
    <w:rPr>
      <w:rFonts w:ascii="Arial" w:hAnsi="Arial" w:cs="Arial"/>
      <w:b/>
      <w:color w:val="000000"/>
      <w:sz w:val="24"/>
      <w:szCs w:val="24"/>
      <w:lang w:val="en-US"/>
    </w:rPr>
  </w:style>
  <w:style w:type="character" w:customStyle="1" w:styleId="Heading4Char">
    <w:name w:val="Heading 4 Char"/>
    <w:link w:val="Heading4"/>
    <w:uiPriority w:val="99"/>
    <w:locked/>
    <w:rsid w:val="00065305"/>
    <w:rPr>
      <w:rFonts w:ascii="Arial" w:hAnsi="Arial" w:cs="Arial"/>
      <w:b/>
      <w:bCs/>
      <w:sz w:val="22"/>
      <w:szCs w:val="22"/>
    </w:rPr>
  </w:style>
  <w:style w:type="character" w:customStyle="1" w:styleId="Heading5Char">
    <w:name w:val="Heading 5 Char"/>
    <w:link w:val="Heading5"/>
    <w:uiPriority w:val="99"/>
    <w:locked/>
    <w:rsid w:val="00693EAB"/>
    <w:rPr>
      <w:rFonts w:ascii="Arial" w:hAnsi="Arial"/>
      <w:b/>
      <w:bCs/>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sz w:val="24"/>
      <w:szCs w:val="24"/>
    </w:rPr>
  </w:style>
  <w:style w:type="character" w:customStyle="1" w:styleId="Heading8Char">
    <w:name w:val="Heading 8 Char"/>
    <w:link w:val="Heading8"/>
    <w:uiPriority w:val="99"/>
    <w:locked/>
    <w:rsid w:val="00693EAB"/>
    <w:rPr>
      <w:rFonts w:ascii="Arial" w:hAnsi="Arial" w:cs="Arial"/>
      <w:i/>
      <w:iCs/>
      <w:sz w:val="24"/>
      <w:szCs w:val="24"/>
    </w:rPr>
  </w:style>
  <w:style w:type="character" w:customStyle="1" w:styleId="Heading9Char">
    <w:name w:val="Heading 9 Char"/>
    <w:link w:val="Heading9"/>
    <w:uiPriority w:val="99"/>
    <w:locked/>
    <w:rsid w:val="00693EAB"/>
    <w:rPr>
      <w:rFonts w:ascii="Arial" w:hAnsi="Arial" w:cs="Arial"/>
      <w:b/>
      <w:bCs/>
      <w:i/>
      <w:iCs/>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sz w:val="24"/>
      <w:szCs w:val="24"/>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sz w:val="24"/>
      <w:szCs w:val="24"/>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Cs w:val="24"/>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Cs w:val="24"/>
    </w:rPr>
  </w:style>
  <w:style w:type="paragraph" w:customStyle="1" w:styleId="C-NumberedList">
    <w:name w:val="C-Numbered List"/>
    <w:rsid w:val="00814D6E"/>
    <w:pPr>
      <w:numPr>
        <w:numId w:val="11"/>
      </w:numPr>
      <w:spacing w:before="120" w:after="120" w:line="280" w:lineRule="atLeast"/>
    </w:pPr>
    <w:rPr>
      <w:rFonts w:eastAsia="Times New Roman"/>
      <w:sz w:val="24"/>
      <w:lang w:val="en-US" w:eastAsia="en-US"/>
    </w:rPr>
  </w:style>
  <w:style w:type="paragraph" w:customStyle="1" w:styleId="C-AlphabeticList">
    <w:name w:val="C-Alphabetic List"/>
    <w:rsid w:val="00814D6E"/>
    <w:pPr>
      <w:numPr>
        <w:ilvl w:val="1"/>
        <w:numId w:val="11"/>
      </w:numPr>
    </w:pPr>
    <w:rPr>
      <w:rFonts w:eastAsia="Times New Roman"/>
      <w:sz w:val="24"/>
      <w:lang w:val="en-US" w:eastAsia="en-US"/>
    </w:rPr>
  </w:style>
  <w:style w:type="paragraph" w:customStyle="1" w:styleId="C-BodyText">
    <w:name w:val="C-Body Text"/>
    <w:link w:val="C-BodyTextChar1"/>
    <w:rsid w:val="00065305"/>
    <w:pPr>
      <w:spacing w:before="60" w:after="120" w:line="276" w:lineRule="auto"/>
    </w:pPr>
    <w:rPr>
      <w:rFonts w:eastAsia="Times New Roman"/>
      <w:sz w:val="24"/>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sz w:val="24"/>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sz w:val="24"/>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sz w:val="24"/>
      <w:szCs w:val="24"/>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1038706445">
          <w:marLeft w:val="0"/>
          <w:marRight w:val="0"/>
          <w:marTop w:val="0"/>
          <w:marBottom w:val="0"/>
          <w:divBdr>
            <w:top w:val="none" w:sz="0" w:space="0" w:color="auto"/>
            <w:left w:val="none" w:sz="0" w:space="0" w:color="auto"/>
            <w:bottom w:val="none" w:sz="0" w:space="0" w:color="auto"/>
            <w:right w:val="none" w:sz="0" w:space="0" w:color="auto"/>
          </w:divBdr>
        </w:div>
        <w:div w:id="99033220">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979918139">
          <w:marLeft w:val="0"/>
          <w:marRight w:val="0"/>
          <w:marTop w:val="0"/>
          <w:marBottom w:val="0"/>
          <w:divBdr>
            <w:top w:val="none" w:sz="0" w:space="0" w:color="auto"/>
            <w:left w:val="none" w:sz="0" w:space="0" w:color="auto"/>
            <w:bottom w:val="none" w:sz="0" w:space="0" w:color="auto"/>
            <w:right w:val="none" w:sz="0" w:space="0" w:color="auto"/>
          </w:divBdr>
        </w:div>
        <w:div w:id="123549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1.jp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recoverytrial.net"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fda.gov/downloads/RegulatoryInformation/Guidances/ucm125125.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coverytrial.net" TargetMode="External"/><Relationship Id="rId5" Type="http://schemas.openxmlformats.org/officeDocument/2006/relationships/numbering" Target="numbering.xml"/><Relationship Id="rId15" Type="http://schemas.openxmlformats.org/officeDocument/2006/relationships/hyperlink" Target="https://www.fda.gov/downloads/Drugs/GuidanceComplianceRegulatoryInformation/Guidances/UCM269919.pdf" TargetMode="Externa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dcmitype/"/>
    <ds:schemaRef ds:uri="07b64a12-c14a-4a19-9dcb-6351a43e3aea"/>
    <ds:schemaRef ds:uri="http://schemas.microsoft.com/office/infopath/2007/PartnerControls"/>
    <ds:schemaRef ds:uri="6a5b09a2-01d5-4a1b-bc34-60f247c83f3d"/>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E495B5EA-9B12-48B0-8DF3-207427EDC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12767</Words>
  <Characters>72776</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85373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2020-03-25T09:56:00Z</cp:lastPrinted>
  <dcterms:created xsi:type="dcterms:W3CDTF">2020-04-28T11:13:00Z</dcterms:created>
  <dcterms:modified xsi:type="dcterms:W3CDTF">2020-04-28T11:13:00Z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0x010100C3AC7A97E498F5478190411D1E872C61</vt:lpwstr>
  </property>
</Properties>
</file>